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8ABC0A" w14:textId="77777777" w:rsidR="00D31968" w:rsidRDefault="00D31968">
      <w:pPr>
        <w:rPr>
          <w:b/>
          <w:sz w:val="24"/>
          <w:szCs w:val="24"/>
          <w:lang w:val="en-GB" w:eastAsia="zh-CN"/>
        </w:rPr>
      </w:pPr>
      <w:bookmarkStart w:id="0" w:name="_GoBack"/>
      <w:bookmarkEnd w:id="0"/>
    </w:p>
    <w:p w14:paraId="05BA0880" w14:textId="77777777" w:rsidR="00BD168E" w:rsidRPr="00015826" w:rsidRDefault="00BD168E">
      <w:pPr>
        <w:rPr>
          <w:b/>
          <w:sz w:val="24"/>
          <w:szCs w:val="24"/>
          <w:lang w:val="en-GB" w:eastAsia="zh-CN"/>
        </w:rPr>
      </w:pPr>
    </w:p>
    <w:p w14:paraId="7F5CB461" w14:textId="77777777" w:rsidR="00D31968" w:rsidRPr="00015826" w:rsidRDefault="00D31968">
      <w:pPr>
        <w:rPr>
          <w:b/>
          <w:sz w:val="24"/>
          <w:szCs w:val="24"/>
          <w:lang w:val="en-GB"/>
        </w:rPr>
      </w:pPr>
    </w:p>
    <w:p w14:paraId="2280EAE5" w14:textId="77777777" w:rsidR="00E66116" w:rsidRPr="00015826" w:rsidRDefault="006A7169">
      <w:pPr>
        <w:rPr>
          <w:b/>
          <w:sz w:val="24"/>
          <w:szCs w:val="24"/>
          <w:lang w:val="en-GB"/>
        </w:rPr>
      </w:pPr>
      <w:r w:rsidRPr="00015826">
        <w:rPr>
          <w:b/>
          <w:sz w:val="24"/>
          <w:szCs w:val="24"/>
          <w:lang w:val="en-GB"/>
        </w:rPr>
        <w:t>FAQ</w:t>
      </w:r>
    </w:p>
    <w:p w14:paraId="46C01E32" w14:textId="0A62E2A1" w:rsidR="00932FE6" w:rsidRPr="00015826" w:rsidRDefault="00932FE6">
      <w:pPr>
        <w:rPr>
          <w:b/>
          <w:sz w:val="24"/>
          <w:szCs w:val="24"/>
          <w:lang w:val="en-GB"/>
        </w:rPr>
      </w:pPr>
      <w:r w:rsidRPr="00015826">
        <w:rPr>
          <w:b/>
          <w:sz w:val="24"/>
          <w:szCs w:val="24"/>
          <w:lang w:val="en-GB"/>
        </w:rPr>
        <w:t xml:space="preserve">Q: </w:t>
      </w:r>
      <w:r w:rsidR="000E1026">
        <w:rPr>
          <w:b/>
          <w:sz w:val="24"/>
          <w:szCs w:val="24"/>
          <w:lang w:val="en-GB"/>
        </w:rPr>
        <w:t>What is the application procedure</w:t>
      </w:r>
      <w:r w:rsidRPr="00015826">
        <w:rPr>
          <w:b/>
          <w:sz w:val="24"/>
          <w:szCs w:val="24"/>
          <w:lang w:val="en-GB"/>
        </w:rPr>
        <w:t>?</w:t>
      </w:r>
    </w:p>
    <w:p w14:paraId="5353372F" w14:textId="77777777" w:rsidR="00CE74B9" w:rsidRPr="00015826" w:rsidRDefault="00932FE6">
      <w:pPr>
        <w:rPr>
          <w:sz w:val="24"/>
          <w:szCs w:val="24"/>
          <w:lang w:val="en-GB"/>
        </w:rPr>
      </w:pPr>
      <w:r w:rsidRPr="00015826">
        <w:rPr>
          <w:b/>
          <w:sz w:val="24"/>
          <w:szCs w:val="24"/>
          <w:lang w:val="en-GB"/>
        </w:rPr>
        <w:t>A:</w:t>
      </w:r>
      <w:r w:rsidR="00CE74B9" w:rsidRPr="00015826">
        <w:rPr>
          <w:b/>
          <w:sz w:val="24"/>
          <w:szCs w:val="24"/>
          <w:lang w:val="en-GB"/>
        </w:rPr>
        <w:t xml:space="preserve"> </w:t>
      </w:r>
      <w:r w:rsidR="00CE74B9" w:rsidRPr="00015826">
        <w:rPr>
          <w:sz w:val="24"/>
          <w:szCs w:val="24"/>
          <w:lang w:val="en-GB"/>
        </w:rPr>
        <w:t xml:space="preserve">The first question you need to ask yourself is if you want to participate in the general program or the program that focuses on climate change and low-carbon development. </w:t>
      </w:r>
    </w:p>
    <w:p w14:paraId="39252666" w14:textId="27EA0B52" w:rsidR="00761D2C" w:rsidRDefault="00761D2C">
      <w:pPr>
        <w:rPr>
          <w:sz w:val="24"/>
          <w:szCs w:val="24"/>
          <w:lang w:val="en-GB"/>
        </w:rPr>
      </w:pPr>
      <w:r w:rsidRPr="00761D2C">
        <w:rPr>
          <w:sz w:val="24"/>
          <w:szCs w:val="24"/>
          <w:lang w:val="en-GB"/>
        </w:rPr>
        <w:t>If applying for the climate change &amp; low-carbon development program plea</w:t>
      </w:r>
      <w:r>
        <w:rPr>
          <w:sz w:val="24"/>
          <w:szCs w:val="24"/>
          <w:lang w:val="en-GB"/>
        </w:rPr>
        <w:t>se specify in the email subject.</w:t>
      </w:r>
      <w:r w:rsidRPr="00761D2C">
        <w:rPr>
          <w:sz w:val="24"/>
          <w:szCs w:val="24"/>
          <w:lang w:val="en-GB"/>
        </w:rPr>
        <w:t xml:space="preserve"> (“Focus Climate Change - Application for the EU-China NGO Twinning”)</w:t>
      </w:r>
      <w:r w:rsidR="00CE74B9" w:rsidRPr="00015826">
        <w:rPr>
          <w:sz w:val="24"/>
          <w:szCs w:val="24"/>
          <w:lang w:val="en-GB"/>
        </w:rPr>
        <w:t xml:space="preserve">. </w:t>
      </w:r>
    </w:p>
    <w:p w14:paraId="1649E618" w14:textId="77777777" w:rsidR="00761D2C" w:rsidRDefault="00761D2C">
      <w:pPr>
        <w:rPr>
          <w:sz w:val="24"/>
          <w:szCs w:val="24"/>
          <w:lang w:val="en-GB"/>
        </w:rPr>
      </w:pPr>
    </w:p>
    <w:p w14:paraId="3A78E9CE" w14:textId="34AEE398" w:rsidR="00CE74B9" w:rsidRDefault="00CE74B9">
      <w:pPr>
        <w:rPr>
          <w:sz w:val="24"/>
          <w:szCs w:val="24"/>
          <w:lang w:val="en-GB"/>
        </w:rPr>
      </w:pPr>
      <w:r w:rsidRPr="00015826">
        <w:rPr>
          <w:sz w:val="24"/>
          <w:szCs w:val="24"/>
          <w:lang w:val="en-GB"/>
        </w:rPr>
        <w:t>There are two types of documents. One if you apply jointly with a Chinese</w:t>
      </w:r>
      <w:r w:rsidR="00761D2C">
        <w:rPr>
          <w:sz w:val="24"/>
          <w:szCs w:val="24"/>
          <w:lang w:val="en-GB"/>
        </w:rPr>
        <w:t>/European partner</w:t>
      </w:r>
      <w:r w:rsidRPr="00015826">
        <w:rPr>
          <w:sz w:val="24"/>
          <w:szCs w:val="24"/>
          <w:lang w:val="en-GB"/>
        </w:rPr>
        <w:t xml:space="preserve"> organisation and one if you want to apply on your own. </w:t>
      </w:r>
    </w:p>
    <w:p w14:paraId="345E0746" w14:textId="77777777" w:rsidR="00761D2C" w:rsidRPr="00015826" w:rsidRDefault="00761D2C">
      <w:pPr>
        <w:rPr>
          <w:sz w:val="24"/>
          <w:szCs w:val="24"/>
          <w:lang w:val="en-GB"/>
        </w:rPr>
      </w:pPr>
    </w:p>
    <w:p w14:paraId="4BAE549C" w14:textId="7109A05F" w:rsidR="00CE74B9" w:rsidRPr="00015826" w:rsidRDefault="00CE74B9">
      <w:pPr>
        <w:rPr>
          <w:sz w:val="24"/>
          <w:szCs w:val="24"/>
          <w:lang w:val="en-GB"/>
        </w:rPr>
      </w:pPr>
      <w:r w:rsidRPr="00015826">
        <w:rPr>
          <w:sz w:val="24"/>
          <w:szCs w:val="24"/>
          <w:lang w:val="en-GB"/>
        </w:rPr>
        <w:t xml:space="preserve">After the deadline, all </w:t>
      </w:r>
      <w:r w:rsidR="0067124A">
        <w:rPr>
          <w:sz w:val="24"/>
          <w:szCs w:val="24"/>
          <w:lang w:val="en-GB"/>
        </w:rPr>
        <w:t xml:space="preserve">of </w:t>
      </w:r>
      <w:r w:rsidRPr="00015826">
        <w:rPr>
          <w:sz w:val="24"/>
          <w:szCs w:val="24"/>
          <w:lang w:val="en-GB"/>
        </w:rPr>
        <w:t xml:space="preserve">the applications </w:t>
      </w:r>
      <w:r w:rsidR="0067124A">
        <w:rPr>
          <w:sz w:val="24"/>
          <w:szCs w:val="24"/>
          <w:lang w:val="en-GB"/>
        </w:rPr>
        <w:t>will be reviewed over a number of weeks</w:t>
      </w:r>
      <w:r w:rsidRPr="00015826">
        <w:rPr>
          <w:sz w:val="24"/>
          <w:szCs w:val="24"/>
          <w:lang w:val="en-GB"/>
        </w:rPr>
        <w:t xml:space="preserve">. For joint applications, the main </w:t>
      </w:r>
      <w:r w:rsidR="009759A3" w:rsidRPr="00015826">
        <w:rPr>
          <w:sz w:val="24"/>
          <w:szCs w:val="24"/>
          <w:lang w:val="en-GB"/>
        </w:rPr>
        <w:t>criteria are the compatibility of your organisations</w:t>
      </w:r>
      <w:r w:rsidR="0067124A">
        <w:rPr>
          <w:sz w:val="24"/>
          <w:szCs w:val="24"/>
          <w:lang w:val="en-GB"/>
        </w:rPr>
        <w:t>,</w:t>
      </w:r>
      <w:r w:rsidRPr="00015826">
        <w:rPr>
          <w:sz w:val="24"/>
          <w:szCs w:val="24"/>
          <w:lang w:val="en-GB"/>
        </w:rPr>
        <w:t xml:space="preserve"> the content</w:t>
      </w:r>
      <w:r w:rsidR="0067124A">
        <w:rPr>
          <w:sz w:val="24"/>
          <w:szCs w:val="24"/>
          <w:lang w:val="en-GB"/>
        </w:rPr>
        <w:t xml:space="preserve"> and relevance</w:t>
      </w:r>
      <w:r w:rsidRPr="00015826">
        <w:rPr>
          <w:sz w:val="24"/>
          <w:szCs w:val="24"/>
          <w:lang w:val="en-GB"/>
        </w:rPr>
        <w:t xml:space="preserve"> of your application and work plan</w:t>
      </w:r>
      <w:r w:rsidR="009759A3" w:rsidRPr="00015826">
        <w:rPr>
          <w:sz w:val="24"/>
          <w:szCs w:val="24"/>
          <w:lang w:val="en-GB"/>
        </w:rPr>
        <w:t xml:space="preserve">. </w:t>
      </w:r>
      <w:r w:rsidR="0067124A">
        <w:rPr>
          <w:sz w:val="24"/>
          <w:szCs w:val="24"/>
          <w:lang w:val="en-GB"/>
        </w:rPr>
        <w:t>In regard to single applications submitted,</w:t>
      </w:r>
      <w:r w:rsidR="009759A3" w:rsidRPr="00015826">
        <w:rPr>
          <w:sz w:val="24"/>
          <w:szCs w:val="24"/>
          <w:lang w:val="en-GB"/>
        </w:rPr>
        <w:t xml:space="preserve"> it will also depend on the compatibility of your organisation </w:t>
      </w:r>
      <w:r w:rsidR="0067124A">
        <w:rPr>
          <w:sz w:val="24"/>
          <w:szCs w:val="24"/>
          <w:lang w:val="en-GB"/>
        </w:rPr>
        <w:t>with the program objectives as well as the potential to successfully join up with another single application submitted by</w:t>
      </w:r>
      <w:r w:rsidR="0067124A" w:rsidRPr="00015826">
        <w:rPr>
          <w:sz w:val="24"/>
          <w:szCs w:val="24"/>
          <w:lang w:val="en-GB"/>
        </w:rPr>
        <w:t xml:space="preserve"> </w:t>
      </w:r>
      <w:r w:rsidR="009759A3" w:rsidRPr="00015826">
        <w:rPr>
          <w:sz w:val="24"/>
          <w:szCs w:val="24"/>
          <w:lang w:val="en-GB"/>
        </w:rPr>
        <w:t>Chinese</w:t>
      </w:r>
      <w:r w:rsidR="004656E0">
        <w:rPr>
          <w:rFonts w:hint="eastAsia"/>
          <w:sz w:val="24"/>
          <w:szCs w:val="24"/>
          <w:lang w:val="en-GB" w:eastAsia="zh-CN"/>
        </w:rPr>
        <w:t>/European</w:t>
      </w:r>
      <w:r w:rsidR="009759A3" w:rsidRPr="00015826">
        <w:rPr>
          <w:sz w:val="24"/>
          <w:szCs w:val="24"/>
          <w:lang w:val="en-GB"/>
        </w:rPr>
        <w:t xml:space="preserve"> organisations. </w:t>
      </w:r>
    </w:p>
    <w:p w14:paraId="79F0B72A" w14:textId="196A10CD" w:rsidR="009759A3" w:rsidRPr="00015826" w:rsidRDefault="00761D2C">
      <w:pPr>
        <w:rPr>
          <w:sz w:val="24"/>
          <w:szCs w:val="24"/>
          <w:lang w:val="en-GB"/>
        </w:rPr>
      </w:pPr>
      <w:r>
        <w:rPr>
          <w:sz w:val="24"/>
          <w:szCs w:val="24"/>
          <w:lang w:val="en-GB"/>
        </w:rPr>
        <w:t>After</w:t>
      </w:r>
      <w:r w:rsidR="0067124A">
        <w:rPr>
          <w:sz w:val="24"/>
          <w:szCs w:val="24"/>
          <w:lang w:val="en-GB"/>
        </w:rPr>
        <w:t xml:space="preserve"> a</w:t>
      </w:r>
      <w:r>
        <w:rPr>
          <w:sz w:val="24"/>
          <w:szCs w:val="24"/>
          <w:lang w:val="en-GB"/>
        </w:rPr>
        <w:t xml:space="preserve"> meeting of the selection committee</w:t>
      </w:r>
      <w:r w:rsidR="009759A3" w:rsidRPr="00015826">
        <w:rPr>
          <w:sz w:val="24"/>
          <w:szCs w:val="24"/>
          <w:lang w:val="en-GB"/>
        </w:rPr>
        <w:t xml:space="preserve">, we will inform you as soon as possible on </w:t>
      </w:r>
      <w:r>
        <w:rPr>
          <w:sz w:val="24"/>
          <w:szCs w:val="24"/>
          <w:lang w:val="en-GB"/>
        </w:rPr>
        <w:t>the</w:t>
      </w:r>
      <w:r w:rsidRPr="00015826">
        <w:rPr>
          <w:sz w:val="24"/>
          <w:szCs w:val="24"/>
          <w:lang w:val="en-GB"/>
        </w:rPr>
        <w:t xml:space="preserve"> </w:t>
      </w:r>
      <w:r w:rsidR="009759A3" w:rsidRPr="00015826">
        <w:rPr>
          <w:sz w:val="24"/>
          <w:szCs w:val="24"/>
          <w:lang w:val="en-GB"/>
        </w:rPr>
        <w:t>decision</w:t>
      </w:r>
      <w:r w:rsidR="0067124A">
        <w:rPr>
          <w:sz w:val="24"/>
          <w:szCs w:val="24"/>
          <w:lang w:val="en-GB"/>
        </w:rPr>
        <w:t xml:space="preserve"> made</w:t>
      </w:r>
      <w:r w:rsidR="009759A3" w:rsidRPr="00015826">
        <w:rPr>
          <w:sz w:val="24"/>
          <w:szCs w:val="24"/>
          <w:lang w:val="en-GB"/>
        </w:rPr>
        <w:t xml:space="preserve">. </w:t>
      </w:r>
    </w:p>
    <w:p w14:paraId="4C494F72" w14:textId="77777777" w:rsidR="00D31968" w:rsidRPr="00015826" w:rsidRDefault="00D31968" w:rsidP="00D31968">
      <w:pPr>
        <w:rPr>
          <w:sz w:val="24"/>
          <w:szCs w:val="24"/>
          <w:lang w:val="en-GB"/>
        </w:rPr>
      </w:pPr>
    </w:p>
    <w:p w14:paraId="3379984A" w14:textId="77777777" w:rsidR="00D31968" w:rsidRPr="00015826" w:rsidRDefault="00D31968" w:rsidP="00D31968">
      <w:pPr>
        <w:rPr>
          <w:b/>
          <w:sz w:val="24"/>
          <w:szCs w:val="24"/>
          <w:lang w:val="en-GB"/>
        </w:rPr>
      </w:pPr>
      <w:r w:rsidRPr="00015826">
        <w:rPr>
          <w:b/>
          <w:sz w:val="24"/>
          <w:szCs w:val="24"/>
          <w:lang w:val="en-GB"/>
        </w:rPr>
        <w:t>Q: What is the working language of the program?</w:t>
      </w:r>
    </w:p>
    <w:p w14:paraId="5AD41A7C" w14:textId="77777777" w:rsidR="00D31968" w:rsidRPr="00015826" w:rsidRDefault="00D31968" w:rsidP="00D31968">
      <w:pPr>
        <w:rPr>
          <w:sz w:val="24"/>
          <w:szCs w:val="24"/>
        </w:rPr>
      </w:pPr>
      <w:r w:rsidRPr="00015826">
        <w:rPr>
          <w:sz w:val="24"/>
          <w:szCs w:val="24"/>
          <w:lang w:val="en-GB"/>
        </w:rPr>
        <w:t xml:space="preserve">A: The </w:t>
      </w:r>
      <w:r w:rsidRPr="00015826">
        <w:rPr>
          <w:sz w:val="24"/>
          <w:szCs w:val="24"/>
        </w:rPr>
        <w:t xml:space="preserve">participants are expected to work and communicate through English. </w:t>
      </w:r>
    </w:p>
    <w:p w14:paraId="1608EB74" w14:textId="37BAB360" w:rsidR="00D31968" w:rsidRPr="00015826" w:rsidRDefault="00C13F24">
      <w:pPr>
        <w:rPr>
          <w:sz w:val="24"/>
          <w:szCs w:val="24"/>
          <w:lang w:val="en-GB"/>
        </w:rPr>
      </w:pPr>
      <w:r w:rsidRPr="000E1026">
        <w:rPr>
          <w:rFonts w:cs="Arial"/>
          <w:color w:val="000000"/>
          <w:sz w:val="24"/>
          <w:szCs w:val="24"/>
          <w:shd w:val="clear" w:color="auto" w:fill="EBEAE7"/>
        </w:rPr>
        <w:t xml:space="preserve">It is perfectly o.k. if the working language in the organization is not English, as long as some colleagues can speak English. The exchange fellow will probably be the main contact person for the participant from the other region. We </w:t>
      </w:r>
      <w:r w:rsidR="000E1026" w:rsidRPr="000E1026">
        <w:rPr>
          <w:rFonts w:cs="Arial"/>
          <w:color w:val="000000"/>
          <w:sz w:val="24"/>
          <w:szCs w:val="24"/>
          <w:shd w:val="clear" w:color="auto" w:fill="EBEAE7"/>
        </w:rPr>
        <w:t>aim</w:t>
      </w:r>
      <w:r w:rsidRPr="000E1026">
        <w:rPr>
          <w:rFonts w:cs="Arial"/>
          <w:color w:val="000000"/>
          <w:sz w:val="24"/>
          <w:szCs w:val="24"/>
          <w:shd w:val="clear" w:color="auto" w:fill="EBEAE7"/>
        </w:rPr>
        <w:t xml:space="preserve"> to avoid situations in which the European</w:t>
      </w:r>
      <w:r w:rsidR="0067124A" w:rsidRPr="000E1026">
        <w:rPr>
          <w:rFonts w:cs="Arial"/>
          <w:color w:val="000000"/>
          <w:sz w:val="24"/>
          <w:szCs w:val="24"/>
          <w:shd w:val="clear" w:color="auto" w:fill="EBEAE7"/>
        </w:rPr>
        <w:t xml:space="preserve"> or Chinese</w:t>
      </w:r>
      <w:r w:rsidRPr="000E1026">
        <w:rPr>
          <w:rFonts w:cs="Arial"/>
          <w:color w:val="000000"/>
          <w:sz w:val="24"/>
          <w:szCs w:val="24"/>
          <w:shd w:val="clear" w:color="auto" w:fill="EBEAE7"/>
        </w:rPr>
        <w:t xml:space="preserve"> participant cannot communicate at all with the colleagues in the host organization.</w:t>
      </w:r>
      <w:r w:rsidRPr="00015826">
        <w:rPr>
          <w:rFonts w:cs="Arial"/>
          <w:color w:val="000000"/>
          <w:sz w:val="24"/>
          <w:szCs w:val="24"/>
          <w:shd w:val="clear" w:color="auto" w:fill="EBEAE7"/>
        </w:rPr>
        <w:t xml:space="preserve"> </w:t>
      </w:r>
    </w:p>
    <w:p w14:paraId="6F3D83E6" w14:textId="77777777" w:rsidR="00932FE6" w:rsidRPr="00015826" w:rsidRDefault="00932FE6">
      <w:pPr>
        <w:rPr>
          <w:b/>
          <w:sz w:val="24"/>
          <w:szCs w:val="24"/>
          <w:lang w:val="en-GB"/>
        </w:rPr>
      </w:pPr>
    </w:p>
    <w:p w14:paraId="25FA08B1" w14:textId="77777777" w:rsidR="00932FE6" w:rsidRPr="00015826" w:rsidRDefault="00932FE6">
      <w:pPr>
        <w:rPr>
          <w:b/>
          <w:sz w:val="24"/>
          <w:szCs w:val="24"/>
          <w:lang w:val="en-GB"/>
        </w:rPr>
      </w:pPr>
      <w:r w:rsidRPr="00015826">
        <w:rPr>
          <w:b/>
          <w:sz w:val="24"/>
          <w:szCs w:val="24"/>
          <w:lang w:val="en-GB"/>
        </w:rPr>
        <w:t>Q: When will it be certain if I can go?</w:t>
      </w:r>
    </w:p>
    <w:p w14:paraId="6F447DA8" w14:textId="77777777" w:rsidR="000E1026" w:rsidRDefault="00761D2C">
      <w:pPr>
        <w:rPr>
          <w:sz w:val="24"/>
          <w:szCs w:val="24"/>
          <w:lang w:val="en-GB"/>
        </w:rPr>
      </w:pPr>
      <w:r w:rsidRPr="000E1026">
        <w:rPr>
          <w:b/>
          <w:sz w:val="24"/>
          <w:szCs w:val="24"/>
          <w:lang w:val="en-GB"/>
        </w:rPr>
        <w:t>Single Applications</w:t>
      </w:r>
      <w:r w:rsidR="00B020BB" w:rsidRPr="000E1026">
        <w:rPr>
          <w:b/>
          <w:sz w:val="24"/>
          <w:szCs w:val="24"/>
          <w:lang w:val="en-GB"/>
        </w:rPr>
        <w:t>:</w:t>
      </w:r>
      <w:r w:rsidR="00B020BB" w:rsidRPr="00015826">
        <w:rPr>
          <w:sz w:val="24"/>
          <w:szCs w:val="24"/>
          <w:lang w:val="en-GB"/>
        </w:rPr>
        <w:t xml:space="preserve"> </w:t>
      </w:r>
    </w:p>
    <w:p w14:paraId="50896660" w14:textId="3BC41627" w:rsidR="000E1026" w:rsidRPr="000E1026" w:rsidRDefault="000E1026" w:rsidP="000E1026">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r w:rsidRPr="00015826">
        <w:rPr>
          <w:rFonts w:cs="Arial"/>
          <w:color w:val="000000"/>
          <w:sz w:val="24"/>
          <w:szCs w:val="24"/>
          <w:shd w:val="clear" w:color="auto" w:fill="EBEAE7"/>
        </w:rPr>
        <w:t xml:space="preserve">If you </w:t>
      </w:r>
      <w:r w:rsidRPr="00F772CE">
        <w:rPr>
          <w:rFonts w:eastAsia="Times New Roman" w:cs="Arial"/>
          <w:color w:val="000000"/>
          <w:sz w:val="24"/>
          <w:szCs w:val="24"/>
          <w:lang w:val="en-US" w:eastAsia="de-DE"/>
        </w:rPr>
        <w:t>would like to apply and do not yet have an exchange partner organization in the respective other region we can assist in finding a suitable twinning organization, based on our extensive database</w:t>
      </w:r>
      <w:r>
        <w:rPr>
          <w:rFonts w:eastAsia="Times New Roman" w:cs="Arial"/>
          <w:color w:val="000000"/>
          <w:sz w:val="24"/>
          <w:szCs w:val="24"/>
          <w:lang w:val="en-US" w:eastAsia="de-DE"/>
        </w:rPr>
        <w:t xml:space="preserve"> and the potential for compatibility between your organizations and work plans</w:t>
      </w:r>
      <w:r w:rsidRPr="00015826">
        <w:rPr>
          <w:rFonts w:eastAsia="Times New Roman" w:cs="Arial"/>
          <w:color w:val="000000"/>
          <w:sz w:val="24"/>
          <w:szCs w:val="24"/>
          <w:lang w:val="en-US" w:eastAsia="de-DE"/>
        </w:rPr>
        <w:t>.</w:t>
      </w:r>
      <w:r w:rsidRPr="00F772CE">
        <w:rPr>
          <w:rFonts w:eastAsia="Times New Roman" w:cs="Arial"/>
          <w:color w:val="000000"/>
          <w:sz w:val="24"/>
          <w:szCs w:val="24"/>
          <w:lang w:val="en-US" w:eastAsia="de-DE"/>
        </w:rPr>
        <w:t xml:space="preserve"> </w:t>
      </w:r>
      <w:r>
        <w:rPr>
          <w:rFonts w:eastAsia="Times New Roman" w:cs="Arial"/>
          <w:color w:val="000000"/>
          <w:sz w:val="24"/>
          <w:szCs w:val="24"/>
          <w:lang w:val="en-US" w:eastAsia="de-DE"/>
        </w:rPr>
        <w:br/>
      </w:r>
      <w:r w:rsidRPr="00F772CE">
        <w:rPr>
          <w:rFonts w:eastAsia="Times New Roman" w:cs="Arial"/>
          <w:color w:val="000000"/>
          <w:sz w:val="24"/>
          <w:szCs w:val="24"/>
          <w:lang w:val="en-US" w:eastAsia="de-DE"/>
        </w:rPr>
        <w:t>For the search for a suitable partner organization we need a detailed description of your organization’s work and projects</w:t>
      </w:r>
      <w:r>
        <w:rPr>
          <w:rFonts w:eastAsia="Times New Roman" w:cs="Arial"/>
          <w:color w:val="000000"/>
          <w:sz w:val="24"/>
          <w:szCs w:val="24"/>
          <w:lang w:val="en-US" w:eastAsia="de-DE"/>
        </w:rPr>
        <w:t>.</w:t>
      </w:r>
    </w:p>
    <w:p w14:paraId="042C24C7" w14:textId="6673DA7D" w:rsidR="00B01F26" w:rsidRPr="00015826" w:rsidRDefault="00761D2C">
      <w:pPr>
        <w:rPr>
          <w:sz w:val="24"/>
          <w:szCs w:val="24"/>
          <w:lang w:val="en-GB"/>
        </w:rPr>
      </w:pPr>
      <w:r>
        <w:rPr>
          <w:sz w:val="24"/>
          <w:szCs w:val="24"/>
          <w:lang w:val="en-GB"/>
        </w:rPr>
        <w:t xml:space="preserve">You will be provided with suggestions on potential partner organizations (either single applicants from the respective other region or based on our data base) and their contact </w:t>
      </w:r>
      <w:r>
        <w:rPr>
          <w:sz w:val="24"/>
          <w:szCs w:val="24"/>
          <w:lang w:val="en-GB"/>
        </w:rPr>
        <w:lastRenderedPageBreak/>
        <w:t>details</w:t>
      </w:r>
      <w:r w:rsidRPr="000E1026">
        <w:rPr>
          <w:sz w:val="24"/>
          <w:szCs w:val="24"/>
          <w:lang w:val="en-GB"/>
        </w:rPr>
        <w:t xml:space="preserve">. </w:t>
      </w:r>
      <w:r w:rsidRPr="000E1026">
        <w:rPr>
          <w:rFonts w:cs="Arial"/>
          <w:color w:val="1E1E1E"/>
          <w:sz w:val="24"/>
          <w:szCs w:val="24"/>
          <w:shd w:val="clear" w:color="auto" w:fill="FFFFFF"/>
        </w:rPr>
        <w:t xml:space="preserve">You will be asked to contact the suggested organizations </w:t>
      </w:r>
      <w:r w:rsidR="0067124A" w:rsidRPr="000E1026">
        <w:rPr>
          <w:rFonts w:cs="Arial"/>
          <w:color w:val="1E1E1E"/>
          <w:sz w:val="24"/>
          <w:szCs w:val="24"/>
          <w:shd w:val="clear" w:color="auto" w:fill="FFFFFF"/>
        </w:rPr>
        <w:t xml:space="preserve">in </w:t>
      </w:r>
      <w:r w:rsidRPr="000E1026">
        <w:rPr>
          <w:rFonts w:cs="Arial"/>
          <w:color w:val="1E1E1E"/>
          <w:sz w:val="24"/>
          <w:szCs w:val="24"/>
          <w:shd w:val="clear" w:color="auto" w:fill="FFFFFF"/>
        </w:rPr>
        <w:t xml:space="preserve">your own </w:t>
      </w:r>
      <w:r w:rsidR="0067124A" w:rsidRPr="000E1026">
        <w:rPr>
          <w:rFonts w:cs="Arial"/>
          <w:color w:val="1E1E1E"/>
          <w:sz w:val="24"/>
          <w:szCs w:val="24"/>
          <w:shd w:val="clear" w:color="auto" w:fill="FFFFFF"/>
        </w:rPr>
        <w:t>capacity</w:t>
      </w:r>
      <w:r w:rsidRPr="000E1026">
        <w:rPr>
          <w:rFonts w:cs="Arial"/>
          <w:color w:val="1E1E1E"/>
          <w:sz w:val="24"/>
          <w:szCs w:val="24"/>
          <w:shd w:val="clear" w:color="auto" w:fill="FFFFFF"/>
        </w:rPr>
        <w:t>, ask them if they are interested in the exchange and work out the application and topic for exchange in cooperation with them.</w:t>
      </w:r>
      <w:r w:rsidR="00B020BB" w:rsidRPr="000E1026">
        <w:rPr>
          <w:sz w:val="24"/>
          <w:szCs w:val="24"/>
          <w:lang w:val="en-GB"/>
        </w:rPr>
        <w:t xml:space="preserve"> If/when you agree together on your cooperation you must notify the program coordinators</w:t>
      </w:r>
      <w:r w:rsidR="00B020BB" w:rsidRPr="00015826">
        <w:rPr>
          <w:sz w:val="24"/>
          <w:szCs w:val="24"/>
          <w:lang w:val="en-GB"/>
        </w:rPr>
        <w:t xml:space="preserve">. </w:t>
      </w:r>
      <w:r>
        <w:rPr>
          <w:sz w:val="24"/>
          <w:szCs w:val="24"/>
          <w:lang w:val="en-GB"/>
        </w:rPr>
        <w:t>You will then be asked to hand in a joint application</w:t>
      </w:r>
      <w:r w:rsidR="000E1026">
        <w:rPr>
          <w:sz w:val="24"/>
          <w:szCs w:val="24"/>
          <w:lang w:val="en-GB"/>
        </w:rPr>
        <w:t xml:space="preserve"> based on the content of your single applications and chosen working areas. Your refined application </w:t>
      </w:r>
      <w:r>
        <w:rPr>
          <w:sz w:val="24"/>
          <w:szCs w:val="24"/>
          <w:lang w:val="en-GB"/>
        </w:rPr>
        <w:t>will be</w:t>
      </w:r>
      <w:r w:rsidR="000E1026">
        <w:rPr>
          <w:sz w:val="24"/>
          <w:szCs w:val="24"/>
          <w:lang w:val="en-GB"/>
        </w:rPr>
        <w:t xml:space="preserve"> then</w:t>
      </w:r>
      <w:r>
        <w:rPr>
          <w:sz w:val="24"/>
          <w:szCs w:val="24"/>
          <w:lang w:val="en-GB"/>
        </w:rPr>
        <w:t xml:space="preserve"> considered by the selection committee. </w:t>
      </w:r>
    </w:p>
    <w:p w14:paraId="7DE5133E" w14:textId="77777777" w:rsidR="000E1026" w:rsidRDefault="000E1026">
      <w:pPr>
        <w:rPr>
          <w:b/>
          <w:sz w:val="24"/>
          <w:szCs w:val="24"/>
          <w:lang w:val="en-GB"/>
        </w:rPr>
      </w:pPr>
    </w:p>
    <w:p w14:paraId="17BBFF78" w14:textId="77777777" w:rsidR="000E1026" w:rsidRDefault="00B020BB">
      <w:pPr>
        <w:rPr>
          <w:sz w:val="24"/>
          <w:szCs w:val="24"/>
          <w:lang w:val="en-GB"/>
        </w:rPr>
      </w:pPr>
      <w:r w:rsidRPr="000E1026">
        <w:rPr>
          <w:b/>
          <w:sz w:val="24"/>
          <w:szCs w:val="24"/>
          <w:lang w:val="en-GB"/>
        </w:rPr>
        <w:t>Joint Applications:</w:t>
      </w:r>
      <w:r w:rsidRPr="00015826">
        <w:rPr>
          <w:sz w:val="24"/>
          <w:szCs w:val="24"/>
          <w:lang w:val="en-GB"/>
        </w:rPr>
        <w:t xml:space="preserve"> </w:t>
      </w:r>
      <w:r w:rsidR="00C45EA9">
        <w:rPr>
          <w:sz w:val="24"/>
          <w:szCs w:val="24"/>
          <w:lang w:val="en-GB"/>
        </w:rPr>
        <w:t>You will be notified</w:t>
      </w:r>
      <w:r w:rsidRPr="00015826">
        <w:rPr>
          <w:sz w:val="24"/>
          <w:szCs w:val="24"/>
          <w:lang w:val="en-GB"/>
        </w:rPr>
        <w:t xml:space="preserve"> within a short time frame after the application deadline</w:t>
      </w:r>
      <w:r w:rsidR="00C45EA9">
        <w:rPr>
          <w:sz w:val="24"/>
          <w:szCs w:val="24"/>
          <w:lang w:val="en-GB"/>
        </w:rPr>
        <w:t xml:space="preserve"> and the meeting of the selection committee</w:t>
      </w:r>
      <w:r w:rsidRPr="00015826">
        <w:rPr>
          <w:rStyle w:val="FootnoteReference"/>
          <w:sz w:val="24"/>
          <w:szCs w:val="24"/>
          <w:lang w:val="en-GB"/>
        </w:rPr>
        <w:footnoteReference w:id="1"/>
      </w:r>
      <w:r w:rsidR="000E1026">
        <w:rPr>
          <w:sz w:val="24"/>
          <w:szCs w:val="24"/>
          <w:lang w:val="en-GB"/>
        </w:rPr>
        <w:t xml:space="preserve">. </w:t>
      </w:r>
      <w:r w:rsidR="000E1026">
        <w:rPr>
          <w:sz w:val="24"/>
          <w:szCs w:val="24"/>
          <w:lang w:val="en-GB"/>
        </w:rPr>
        <w:br/>
      </w:r>
    </w:p>
    <w:p w14:paraId="02E488C0" w14:textId="77777777" w:rsidR="00B01F26" w:rsidRPr="00015826" w:rsidRDefault="00B01F26">
      <w:pPr>
        <w:rPr>
          <w:sz w:val="24"/>
          <w:szCs w:val="24"/>
          <w:lang w:val="en-GB"/>
        </w:rPr>
      </w:pPr>
    </w:p>
    <w:p w14:paraId="145EE49A" w14:textId="77777777" w:rsidR="00932FE6" w:rsidRPr="00015826" w:rsidRDefault="00932FE6">
      <w:pPr>
        <w:rPr>
          <w:b/>
          <w:sz w:val="24"/>
          <w:szCs w:val="24"/>
          <w:lang w:val="en-GB"/>
        </w:rPr>
      </w:pPr>
      <w:r w:rsidRPr="00015826">
        <w:rPr>
          <w:b/>
          <w:sz w:val="24"/>
          <w:szCs w:val="24"/>
          <w:lang w:val="en-GB"/>
        </w:rPr>
        <w:t>Q: How are the Visa applications arranged?</w:t>
      </w:r>
    </w:p>
    <w:p w14:paraId="6122EAB8" w14:textId="77777777" w:rsidR="00C45EA9" w:rsidRDefault="00476332" w:rsidP="009759A3">
      <w:pPr>
        <w:rPr>
          <w:sz w:val="24"/>
          <w:szCs w:val="24"/>
          <w:lang w:val="en-GB"/>
        </w:rPr>
      </w:pPr>
      <w:r w:rsidRPr="00015826">
        <w:rPr>
          <w:b/>
          <w:sz w:val="24"/>
          <w:szCs w:val="24"/>
          <w:lang w:val="en-GB"/>
        </w:rPr>
        <w:t>A:</w:t>
      </w:r>
      <w:r w:rsidRPr="00015826">
        <w:rPr>
          <w:sz w:val="24"/>
          <w:szCs w:val="24"/>
          <w:lang w:val="en-GB"/>
        </w:rPr>
        <w:t xml:space="preserve"> </w:t>
      </w:r>
    </w:p>
    <w:p w14:paraId="177499ED" w14:textId="1BEA0BA7" w:rsidR="005C09A5" w:rsidRPr="00015826" w:rsidRDefault="00C45EA9" w:rsidP="009759A3">
      <w:pPr>
        <w:rPr>
          <w:sz w:val="24"/>
          <w:szCs w:val="24"/>
          <w:lang w:val="en-GB"/>
        </w:rPr>
      </w:pPr>
      <w:r w:rsidRPr="000F2346">
        <w:rPr>
          <w:b/>
          <w:color w:val="44546A" w:themeColor="text2"/>
          <w:sz w:val="24"/>
          <w:szCs w:val="24"/>
          <w:lang w:val="en-GB"/>
        </w:rPr>
        <w:t>European Participants:</w:t>
      </w:r>
      <w:r>
        <w:rPr>
          <w:sz w:val="24"/>
          <w:szCs w:val="24"/>
          <w:lang w:val="en-GB"/>
        </w:rPr>
        <w:t xml:space="preserve"> </w:t>
      </w:r>
      <w:r w:rsidR="009759A3" w:rsidRPr="00015826">
        <w:rPr>
          <w:sz w:val="24"/>
          <w:szCs w:val="24"/>
          <w:lang w:val="en-GB"/>
        </w:rPr>
        <w:t>You need to apply for your own Visa in the Visa centre of your home country. This is not</w:t>
      </w:r>
      <w:r w:rsidR="006845A1" w:rsidRPr="00015826">
        <w:rPr>
          <w:sz w:val="24"/>
          <w:szCs w:val="24"/>
          <w:lang w:val="en-GB"/>
        </w:rPr>
        <w:t xml:space="preserve"> always at the Chinese Embassy as they made a separate service for this.</w:t>
      </w:r>
      <w:r w:rsidR="005C09A5" w:rsidRPr="00015826">
        <w:rPr>
          <w:sz w:val="24"/>
          <w:szCs w:val="24"/>
          <w:lang w:val="en-GB"/>
        </w:rPr>
        <w:t xml:space="preserve"> </w:t>
      </w:r>
    </w:p>
    <w:p w14:paraId="6F41E97E" w14:textId="77777777" w:rsidR="00D46E15" w:rsidRPr="00015826" w:rsidRDefault="005C09A5" w:rsidP="009759A3">
      <w:pPr>
        <w:rPr>
          <w:sz w:val="24"/>
          <w:szCs w:val="24"/>
          <w:lang w:val="en-GB"/>
        </w:rPr>
      </w:pPr>
      <w:r w:rsidRPr="00015826">
        <w:rPr>
          <w:sz w:val="24"/>
          <w:szCs w:val="24"/>
          <w:lang w:val="en-GB"/>
        </w:rPr>
        <w:t>Check this website for further details: http://www.visaforchina.org/</w:t>
      </w:r>
      <w:r w:rsidR="006845A1" w:rsidRPr="00015826">
        <w:rPr>
          <w:sz w:val="24"/>
          <w:szCs w:val="24"/>
          <w:lang w:val="en-GB"/>
        </w:rPr>
        <w:t xml:space="preserve"> </w:t>
      </w:r>
    </w:p>
    <w:p w14:paraId="4EA78327" w14:textId="33ED1CFD" w:rsidR="006845A1" w:rsidRDefault="006845A1" w:rsidP="009759A3">
      <w:pPr>
        <w:rPr>
          <w:sz w:val="24"/>
          <w:szCs w:val="24"/>
          <w:lang w:val="en-GB"/>
        </w:rPr>
      </w:pPr>
      <w:r w:rsidRPr="00015826">
        <w:rPr>
          <w:sz w:val="24"/>
          <w:szCs w:val="24"/>
          <w:lang w:val="en-GB"/>
        </w:rPr>
        <w:t>You will be given an invitation letter by our Chinese colleagues</w:t>
      </w:r>
      <w:r w:rsidR="005C09A5" w:rsidRPr="00015826">
        <w:rPr>
          <w:sz w:val="24"/>
          <w:szCs w:val="24"/>
          <w:lang w:val="en-GB"/>
        </w:rPr>
        <w:t>.</w:t>
      </w:r>
      <w:r w:rsidRPr="00015826">
        <w:rPr>
          <w:sz w:val="24"/>
          <w:szCs w:val="24"/>
          <w:lang w:val="en-GB"/>
        </w:rPr>
        <w:t xml:space="preserve"> </w:t>
      </w:r>
      <w:r w:rsidR="005C09A5" w:rsidRPr="00015826">
        <w:rPr>
          <w:sz w:val="24"/>
          <w:szCs w:val="24"/>
          <w:lang w:val="en-GB"/>
        </w:rPr>
        <w:t xml:space="preserve">This will </w:t>
      </w:r>
      <w:r w:rsidRPr="00015826">
        <w:rPr>
          <w:sz w:val="24"/>
          <w:szCs w:val="24"/>
          <w:lang w:val="en-GB"/>
        </w:rPr>
        <w:t>make the process a lot shorter</w:t>
      </w:r>
      <w:r w:rsidR="005C09A5" w:rsidRPr="00015826">
        <w:rPr>
          <w:sz w:val="24"/>
          <w:szCs w:val="24"/>
          <w:lang w:val="en-GB"/>
        </w:rPr>
        <w:t xml:space="preserve"> and easier</w:t>
      </w:r>
      <w:r w:rsidRPr="00015826">
        <w:rPr>
          <w:sz w:val="24"/>
          <w:szCs w:val="24"/>
          <w:lang w:val="en-GB"/>
        </w:rPr>
        <w:t xml:space="preserve">. </w:t>
      </w:r>
      <w:r w:rsidR="005C09A5" w:rsidRPr="00015826">
        <w:rPr>
          <w:sz w:val="24"/>
          <w:szCs w:val="24"/>
          <w:lang w:val="en-GB"/>
        </w:rPr>
        <w:t>So we would advise you to wait with your Visa request until you g</w:t>
      </w:r>
      <w:r w:rsidR="0067124A">
        <w:rPr>
          <w:sz w:val="24"/>
          <w:szCs w:val="24"/>
          <w:lang w:val="en-GB"/>
        </w:rPr>
        <w:t>e</w:t>
      </w:r>
      <w:r w:rsidR="005C09A5" w:rsidRPr="00015826">
        <w:rPr>
          <w:sz w:val="24"/>
          <w:szCs w:val="24"/>
          <w:lang w:val="en-GB"/>
        </w:rPr>
        <w:t>t the invitation letter.</w:t>
      </w:r>
    </w:p>
    <w:p w14:paraId="7CCDBB03" w14:textId="55869344" w:rsidR="00C45EA9" w:rsidRPr="000F2346" w:rsidRDefault="00C45EA9" w:rsidP="009759A3">
      <w:pPr>
        <w:rPr>
          <w:b/>
          <w:color w:val="44546A" w:themeColor="text2"/>
          <w:sz w:val="24"/>
          <w:szCs w:val="24"/>
          <w:lang w:val="en-GB"/>
        </w:rPr>
      </w:pPr>
      <w:r w:rsidRPr="000F2346">
        <w:rPr>
          <w:b/>
          <w:color w:val="44546A" w:themeColor="text2"/>
          <w:sz w:val="24"/>
          <w:szCs w:val="24"/>
          <w:lang w:val="en-GB"/>
        </w:rPr>
        <w:t>Chinese Participants:</w:t>
      </w:r>
    </w:p>
    <w:p w14:paraId="7B8C6EE0" w14:textId="29E1485F" w:rsidR="00C45EA9" w:rsidRDefault="00C45EA9" w:rsidP="009759A3">
      <w:pPr>
        <w:rPr>
          <w:sz w:val="24"/>
          <w:szCs w:val="24"/>
          <w:lang w:val="en-GB"/>
        </w:rPr>
      </w:pPr>
      <w:r>
        <w:rPr>
          <w:sz w:val="24"/>
          <w:szCs w:val="24"/>
          <w:lang w:val="en-GB"/>
        </w:rPr>
        <w:t xml:space="preserve">You will need to apply for a Schengen Visa in the visa centre of the </w:t>
      </w:r>
      <w:r w:rsidR="006E2A6F">
        <w:rPr>
          <w:sz w:val="24"/>
          <w:szCs w:val="24"/>
          <w:lang w:val="en-GB"/>
        </w:rPr>
        <w:t xml:space="preserve">European country’s embassy you are going to. </w:t>
      </w:r>
      <w:r w:rsidR="0067124A">
        <w:rPr>
          <w:sz w:val="24"/>
          <w:szCs w:val="24"/>
          <w:lang w:val="en-GB"/>
        </w:rPr>
        <w:br/>
      </w:r>
      <w:r w:rsidR="006E2A6F">
        <w:rPr>
          <w:sz w:val="24"/>
          <w:szCs w:val="24"/>
          <w:lang w:val="en-GB"/>
        </w:rPr>
        <w:t>Exception: The UK</w:t>
      </w:r>
      <w:r w:rsidR="0067124A">
        <w:rPr>
          <w:sz w:val="24"/>
          <w:szCs w:val="24"/>
          <w:lang w:val="en-GB"/>
        </w:rPr>
        <w:t>, Ireland, Bulgaria, Croatia, Cyprus and Romania</w:t>
      </w:r>
      <w:r w:rsidR="006E2A6F">
        <w:rPr>
          <w:sz w:val="24"/>
          <w:szCs w:val="24"/>
          <w:lang w:val="en-GB"/>
        </w:rPr>
        <w:t xml:space="preserve"> </w:t>
      </w:r>
      <w:r w:rsidR="0067124A">
        <w:rPr>
          <w:sz w:val="24"/>
          <w:szCs w:val="24"/>
          <w:lang w:val="en-GB"/>
        </w:rPr>
        <w:t>are</w:t>
      </w:r>
      <w:r w:rsidR="006E2A6F">
        <w:rPr>
          <w:sz w:val="24"/>
          <w:szCs w:val="24"/>
          <w:lang w:val="en-GB"/>
        </w:rPr>
        <w:t xml:space="preserve"> not part of the Schengen area and </w:t>
      </w:r>
      <w:r w:rsidR="0067124A">
        <w:rPr>
          <w:sz w:val="24"/>
          <w:szCs w:val="24"/>
          <w:lang w:val="en-GB"/>
        </w:rPr>
        <w:t>thus have separate</w:t>
      </w:r>
      <w:r w:rsidR="006E2A6F">
        <w:rPr>
          <w:sz w:val="24"/>
          <w:szCs w:val="24"/>
          <w:lang w:val="en-GB"/>
        </w:rPr>
        <w:t xml:space="preserve"> requirements for visa applications. </w:t>
      </w:r>
      <w:r w:rsidR="0067124A">
        <w:rPr>
          <w:sz w:val="24"/>
          <w:szCs w:val="24"/>
          <w:lang w:val="en-GB"/>
        </w:rPr>
        <w:br/>
      </w:r>
      <w:r w:rsidR="006E2A6F">
        <w:rPr>
          <w:sz w:val="24"/>
          <w:szCs w:val="24"/>
          <w:lang w:val="en-GB"/>
        </w:rPr>
        <w:t xml:space="preserve">You will be given an invitation letter by your European partner organization, and if needed an additional letter confirming that you are participating in the exchange program. Please make yourself familiar with the respective country’s </w:t>
      </w:r>
      <w:r w:rsidR="00FE1C11">
        <w:rPr>
          <w:sz w:val="24"/>
          <w:szCs w:val="24"/>
          <w:lang w:val="en-GB"/>
        </w:rPr>
        <w:t>v</w:t>
      </w:r>
      <w:r w:rsidR="006E2A6F">
        <w:rPr>
          <w:sz w:val="24"/>
          <w:szCs w:val="24"/>
          <w:lang w:val="en-GB"/>
        </w:rPr>
        <w:t>isa requirements, and consult with your European partner before schedu</w:t>
      </w:r>
      <w:r w:rsidR="001A38A3">
        <w:rPr>
          <w:sz w:val="24"/>
          <w:szCs w:val="24"/>
          <w:lang w:val="en-GB"/>
        </w:rPr>
        <w:t xml:space="preserve">ling a </w:t>
      </w:r>
      <w:r w:rsidR="00FE1C11">
        <w:rPr>
          <w:sz w:val="24"/>
          <w:szCs w:val="24"/>
          <w:lang w:val="en-GB"/>
        </w:rPr>
        <w:t>v</w:t>
      </w:r>
      <w:r w:rsidR="001A38A3">
        <w:rPr>
          <w:sz w:val="24"/>
          <w:szCs w:val="24"/>
          <w:lang w:val="en-GB"/>
        </w:rPr>
        <w:t xml:space="preserve">isa interview with the </w:t>
      </w:r>
      <w:r w:rsidR="00FE1C11">
        <w:rPr>
          <w:sz w:val="24"/>
          <w:szCs w:val="24"/>
          <w:lang w:val="en-GB"/>
        </w:rPr>
        <w:t>v</w:t>
      </w:r>
      <w:r w:rsidR="006E2A6F">
        <w:rPr>
          <w:sz w:val="24"/>
          <w:szCs w:val="24"/>
          <w:lang w:val="en-GB"/>
        </w:rPr>
        <w:t xml:space="preserve">isa issuing institutions. </w:t>
      </w:r>
    </w:p>
    <w:p w14:paraId="334CD15A" w14:textId="3F4EA8E7" w:rsidR="001A38A3" w:rsidRDefault="001A38A3" w:rsidP="009759A3">
      <w:pPr>
        <w:rPr>
          <w:sz w:val="24"/>
          <w:szCs w:val="24"/>
          <w:lang w:val="en-GB"/>
        </w:rPr>
      </w:pPr>
      <w:r>
        <w:rPr>
          <w:sz w:val="24"/>
          <w:szCs w:val="24"/>
          <w:lang w:val="en-GB"/>
        </w:rPr>
        <w:t>Should any questions occur regarding the invitation letter or visa application, please consult with the organizers.</w:t>
      </w:r>
    </w:p>
    <w:p w14:paraId="51A925FB" w14:textId="77777777" w:rsidR="00C45EA9" w:rsidRPr="00015826" w:rsidRDefault="00C45EA9" w:rsidP="009759A3">
      <w:pPr>
        <w:rPr>
          <w:sz w:val="24"/>
          <w:szCs w:val="24"/>
          <w:lang w:val="en-GB"/>
        </w:rPr>
      </w:pPr>
    </w:p>
    <w:p w14:paraId="0B5F5D17" w14:textId="77777777" w:rsidR="00D46E15" w:rsidRPr="00015826" w:rsidRDefault="00D46E15">
      <w:pPr>
        <w:rPr>
          <w:sz w:val="24"/>
          <w:szCs w:val="24"/>
          <w:lang w:val="en-GB"/>
        </w:rPr>
      </w:pPr>
    </w:p>
    <w:p w14:paraId="648300BD" w14:textId="63088DD8" w:rsidR="00932FE6" w:rsidRPr="00015826" w:rsidRDefault="00932FE6">
      <w:pPr>
        <w:rPr>
          <w:b/>
          <w:sz w:val="24"/>
          <w:szCs w:val="24"/>
          <w:lang w:val="en-GB"/>
        </w:rPr>
      </w:pPr>
      <w:r w:rsidRPr="00015826">
        <w:rPr>
          <w:b/>
          <w:sz w:val="24"/>
          <w:szCs w:val="24"/>
          <w:lang w:val="en-GB"/>
        </w:rPr>
        <w:t xml:space="preserve">Q: Do I need to look for housing in </w:t>
      </w:r>
      <w:r w:rsidR="00FE1C11">
        <w:rPr>
          <w:b/>
          <w:sz w:val="24"/>
          <w:szCs w:val="24"/>
          <w:lang w:val="en-GB"/>
        </w:rPr>
        <w:t>advance of travelling</w:t>
      </w:r>
      <w:r w:rsidRPr="00015826">
        <w:rPr>
          <w:b/>
          <w:sz w:val="24"/>
          <w:szCs w:val="24"/>
          <w:lang w:val="en-GB"/>
        </w:rPr>
        <w:t>?</w:t>
      </w:r>
    </w:p>
    <w:p w14:paraId="10C03425" w14:textId="7CD78BB3" w:rsidR="00B01F26" w:rsidRPr="00015826" w:rsidRDefault="00D46E15">
      <w:pPr>
        <w:rPr>
          <w:sz w:val="24"/>
          <w:szCs w:val="24"/>
          <w:lang w:val="en-GB"/>
        </w:rPr>
      </w:pPr>
      <w:r w:rsidRPr="00015826">
        <w:rPr>
          <w:b/>
          <w:sz w:val="24"/>
          <w:szCs w:val="24"/>
          <w:lang w:val="en-GB"/>
        </w:rPr>
        <w:t>A:</w:t>
      </w:r>
      <w:r w:rsidRPr="00015826">
        <w:rPr>
          <w:sz w:val="24"/>
          <w:szCs w:val="24"/>
          <w:lang w:val="en-GB"/>
        </w:rPr>
        <w:t xml:space="preserve"> </w:t>
      </w:r>
      <w:r w:rsidR="00FE1C11">
        <w:rPr>
          <w:sz w:val="24"/>
          <w:szCs w:val="24"/>
          <w:lang w:val="en-GB"/>
        </w:rPr>
        <w:t>Your host organization</w:t>
      </w:r>
      <w:r w:rsidRPr="00015826">
        <w:rPr>
          <w:sz w:val="24"/>
          <w:szCs w:val="24"/>
          <w:lang w:val="en-GB"/>
        </w:rPr>
        <w:t xml:space="preserve"> </w:t>
      </w:r>
      <w:r w:rsidR="005C09A5" w:rsidRPr="00015826">
        <w:rPr>
          <w:sz w:val="24"/>
          <w:szCs w:val="24"/>
          <w:lang w:val="en-GB"/>
        </w:rPr>
        <w:t xml:space="preserve">should </w:t>
      </w:r>
      <w:r w:rsidR="00FE1C11">
        <w:rPr>
          <w:sz w:val="24"/>
          <w:szCs w:val="24"/>
          <w:lang w:val="en-GB"/>
        </w:rPr>
        <w:t>arrange</w:t>
      </w:r>
      <w:r w:rsidRPr="00015826">
        <w:rPr>
          <w:sz w:val="24"/>
          <w:szCs w:val="24"/>
          <w:lang w:val="en-GB"/>
        </w:rPr>
        <w:t xml:space="preserve"> the housing </w:t>
      </w:r>
      <w:r w:rsidR="00302304" w:rsidRPr="00015826">
        <w:rPr>
          <w:sz w:val="24"/>
          <w:szCs w:val="24"/>
          <w:lang w:val="en-GB"/>
        </w:rPr>
        <w:t>for you</w:t>
      </w:r>
      <w:r w:rsidR="00FE1C11">
        <w:rPr>
          <w:sz w:val="24"/>
          <w:szCs w:val="24"/>
          <w:lang w:val="en-GB"/>
        </w:rPr>
        <w:t>, or at a minimum, assist you in finding accommodation.</w:t>
      </w:r>
      <w:r w:rsidR="00302304" w:rsidRPr="00015826">
        <w:rPr>
          <w:sz w:val="24"/>
          <w:szCs w:val="24"/>
          <w:lang w:val="en-GB"/>
        </w:rPr>
        <w:t xml:space="preserve"> </w:t>
      </w:r>
      <w:r w:rsidR="00B020BB" w:rsidRPr="00015826">
        <w:rPr>
          <w:sz w:val="24"/>
          <w:szCs w:val="24"/>
          <w:lang w:val="en-GB"/>
        </w:rPr>
        <w:t>However, participants need to ensure this and communicate regularly with their host organi</w:t>
      </w:r>
      <w:r w:rsidR="00FE1C11">
        <w:rPr>
          <w:sz w:val="24"/>
          <w:szCs w:val="24"/>
          <w:lang w:val="en-GB"/>
        </w:rPr>
        <w:t>z</w:t>
      </w:r>
      <w:r w:rsidR="00B020BB" w:rsidRPr="00015826">
        <w:rPr>
          <w:sz w:val="24"/>
          <w:szCs w:val="24"/>
          <w:lang w:val="en-GB"/>
        </w:rPr>
        <w:t>ations.</w:t>
      </w:r>
    </w:p>
    <w:p w14:paraId="389D2EFB" w14:textId="77777777" w:rsidR="00302304" w:rsidRPr="00015826" w:rsidRDefault="00302304">
      <w:pPr>
        <w:rPr>
          <w:sz w:val="24"/>
          <w:szCs w:val="24"/>
          <w:lang w:val="en-GB"/>
        </w:rPr>
      </w:pPr>
    </w:p>
    <w:p w14:paraId="01202E3A" w14:textId="77777777" w:rsidR="00932FE6" w:rsidRPr="00015826" w:rsidRDefault="00932FE6">
      <w:pPr>
        <w:rPr>
          <w:b/>
          <w:sz w:val="24"/>
          <w:szCs w:val="24"/>
          <w:lang w:val="en-GB"/>
        </w:rPr>
      </w:pPr>
      <w:r w:rsidRPr="00015826">
        <w:rPr>
          <w:b/>
          <w:sz w:val="24"/>
          <w:szCs w:val="24"/>
          <w:lang w:val="en-GB"/>
        </w:rPr>
        <w:t>Q: How are the finances organised?</w:t>
      </w:r>
    </w:p>
    <w:p w14:paraId="4A9A0EC8" w14:textId="6B895572" w:rsidR="00B01F26" w:rsidRPr="00015826" w:rsidRDefault="00302304">
      <w:pPr>
        <w:rPr>
          <w:sz w:val="24"/>
          <w:szCs w:val="24"/>
          <w:lang w:val="en-GB"/>
        </w:rPr>
      </w:pPr>
      <w:r w:rsidRPr="00015826">
        <w:rPr>
          <w:b/>
          <w:sz w:val="24"/>
          <w:szCs w:val="24"/>
          <w:lang w:val="en-GB"/>
        </w:rPr>
        <w:lastRenderedPageBreak/>
        <w:t>A:</w:t>
      </w:r>
      <w:r w:rsidR="00A87DE9" w:rsidRPr="00015826">
        <w:rPr>
          <w:sz w:val="24"/>
          <w:szCs w:val="24"/>
          <w:lang w:val="en-GB"/>
        </w:rPr>
        <w:t xml:space="preserve"> There is a general budget that </w:t>
      </w:r>
      <w:r w:rsidR="00B01C17" w:rsidRPr="00015826">
        <w:rPr>
          <w:sz w:val="24"/>
          <w:szCs w:val="24"/>
          <w:lang w:val="en-GB"/>
        </w:rPr>
        <w:t>you can use for your general expenses such as food</w:t>
      </w:r>
      <w:r w:rsidR="00C869B0" w:rsidRPr="00015826">
        <w:rPr>
          <w:sz w:val="24"/>
          <w:szCs w:val="24"/>
          <w:lang w:val="en-GB"/>
        </w:rPr>
        <w:t>, local transport</w:t>
      </w:r>
      <w:r w:rsidR="00B01C17" w:rsidRPr="00015826">
        <w:rPr>
          <w:sz w:val="24"/>
          <w:szCs w:val="24"/>
          <w:lang w:val="en-GB"/>
        </w:rPr>
        <w:t xml:space="preserve"> and housing. </w:t>
      </w:r>
      <w:r w:rsidR="00B020BB" w:rsidRPr="00015826">
        <w:rPr>
          <w:sz w:val="24"/>
          <w:szCs w:val="24"/>
          <w:lang w:val="en-GB"/>
        </w:rPr>
        <w:t>Regardless of your length of travel, the daily living expense, including accommodation is €40</w:t>
      </w:r>
      <w:r w:rsidR="00D95628" w:rsidRPr="00015826">
        <w:rPr>
          <w:sz w:val="24"/>
          <w:szCs w:val="24"/>
          <w:lang w:val="en-GB"/>
        </w:rPr>
        <w:t xml:space="preserve"> per day</w:t>
      </w:r>
      <w:r w:rsidR="00B020BB" w:rsidRPr="00015826">
        <w:rPr>
          <w:sz w:val="24"/>
          <w:szCs w:val="24"/>
          <w:lang w:val="en-GB"/>
        </w:rPr>
        <w:t xml:space="preserve">. </w:t>
      </w:r>
      <w:r w:rsidR="00B020BB" w:rsidRPr="00015826">
        <w:rPr>
          <w:sz w:val="24"/>
          <w:szCs w:val="24"/>
          <w:lang w:val="en-GB"/>
        </w:rPr>
        <w:br/>
      </w:r>
      <w:r w:rsidR="005C09A5" w:rsidRPr="00015826">
        <w:rPr>
          <w:sz w:val="24"/>
          <w:szCs w:val="24"/>
          <w:lang w:val="en-GB"/>
        </w:rPr>
        <w:t xml:space="preserve">There </w:t>
      </w:r>
      <w:r w:rsidR="00E064DE" w:rsidRPr="00015826">
        <w:rPr>
          <w:sz w:val="24"/>
          <w:szCs w:val="24"/>
          <w:lang w:val="en-GB"/>
        </w:rPr>
        <w:t>is a different budget for your</w:t>
      </w:r>
      <w:r w:rsidR="00B01C17" w:rsidRPr="00015826">
        <w:rPr>
          <w:sz w:val="24"/>
          <w:szCs w:val="24"/>
          <w:lang w:val="en-GB"/>
        </w:rPr>
        <w:t xml:space="preserve"> </w:t>
      </w:r>
      <w:r w:rsidR="00E064DE" w:rsidRPr="00015826">
        <w:rPr>
          <w:sz w:val="24"/>
          <w:szCs w:val="24"/>
          <w:lang w:val="en-GB"/>
        </w:rPr>
        <w:t xml:space="preserve">insurance and </w:t>
      </w:r>
      <w:r w:rsidR="00C869B0" w:rsidRPr="00015826">
        <w:rPr>
          <w:sz w:val="24"/>
          <w:szCs w:val="24"/>
          <w:lang w:val="en-GB"/>
        </w:rPr>
        <w:t>v</w:t>
      </w:r>
      <w:r w:rsidR="00E064DE" w:rsidRPr="00015826">
        <w:rPr>
          <w:sz w:val="24"/>
          <w:szCs w:val="24"/>
          <w:lang w:val="en-GB"/>
        </w:rPr>
        <w:t xml:space="preserve">isa and one for </w:t>
      </w:r>
      <w:r w:rsidR="00D95628" w:rsidRPr="00015826">
        <w:rPr>
          <w:sz w:val="24"/>
          <w:szCs w:val="24"/>
          <w:lang w:val="en-GB"/>
        </w:rPr>
        <w:t>international and domestic travel</w:t>
      </w:r>
      <w:r w:rsidR="00E064DE" w:rsidRPr="00015826">
        <w:rPr>
          <w:sz w:val="24"/>
          <w:szCs w:val="24"/>
          <w:lang w:val="en-GB"/>
        </w:rPr>
        <w:t>.</w:t>
      </w:r>
      <w:r w:rsidR="00B020BB" w:rsidRPr="00015826">
        <w:rPr>
          <w:sz w:val="24"/>
          <w:szCs w:val="24"/>
          <w:lang w:val="en-GB"/>
        </w:rPr>
        <w:t xml:space="preserve"> The </w:t>
      </w:r>
      <w:r w:rsidR="00D95628" w:rsidRPr="00015826">
        <w:rPr>
          <w:sz w:val="24"/>
          <w:szCs w:val="24"/>
          <w:lang w:val="en-GB"/>
        </w:rPr>
        <w:t>costs</w:t>
      </w:r>
      <w:r w:rsidR="00FE1C11">
        <w:rPr>
          <w:sz w:val="24"/>
          <w:szCs w:val="24"/>
          <w:lang w:val="en-GB"/>
        </w:rPr>
        <w:t xml:space="preserve"> </w:t>
      </w:r>
      <w:r w:rsidR="00D95628" w:rsidRPr="00015826">
        <w:rPr>
          <w:sz w:val="24"/>
          <w:szCs w:val="24"/>
          <w:lang w:val="en-GB"/>
        </w:rPr>
        <w:t>of the joint workshops</w:t>
      </w:r>
      <w:r w:rsidR="00FE1C11">
        <w:rPr>
          <w:sz w:val="24"/>
          <w:szCs w:val="24"/>
          <w:lang w:val="en-GB"/>
        </w:rPr>
        <w:t xml:space="preserve"> (including travel)</w:t>
      </w:r>
      <w:r w:rsidR="00FE1C11" w:rsidRPr="00015826">
        <w:rPr>
          <w:sz w:val="24"/>
          <w:szCs w:val="24"/>
          <w:lang w:val="en-GB"/>
        </w:rPr>
        <w:t xml:space="preserve"> </w:t>
      </w:r>
      <w:r w:rsidR="00D95628" w:rsidRPr="00015826">
        <w:rPr>
          <w:sz w:val="24"/>
          <w:szCs w:val="24"/>
          <w:lang w:val="en-GB"/>
        </w:rPr>
        <w:t>are covered by the coordinating organisations in Europe and China</w:t>
      </w:r>
      <w:r w:rsidR="00B020BB" w:rsidRPr="00015826">
        <w:rPr>
          <w:sz w:val="24"/>
          <w:szCs w:val="24"/>
          <w:lang w:val="en-GB"/>
        </w:rPr>
        <w:t>.</w:t>
      </w:r>
      <w:r w:rsidR="00E064DE" w:rsidRPr="00015826">
        <w:rPr>
          <w:sz w:val="24"/>
          <w:szCs w:val="24"/>
          <w:lang w:val="en-GB"/>
        </w:rPr>
        <w:t xml:space="preserve"> </w:t>
      </w:r>
    </w:p>
    <w:p w14:paraId="1335F2D7" w14:textId="77777777" w:rsidR="00D95628" w:rsidRPr="00015826" w:rsidRDefault="00D95628">
      <w:pPr>
        <w:rPr>
          <w:b/>
          <w:sz w:val="24"/>
          <w:szCs w:val="24"/>
          <w:lang w:val="en-GB"/>
        </w:rPr>
      </w:pPr>
    </w:p>
    <w:p w14:paraId="17B1DB6E" w14:textId="77777777" w:rsidR="00A67292" w:rsidRPr="00015826" w:rsidRDefault="00A67292">
      <w:pPr>
        <w:rPr>
          <w:b/>
          <w:sz w:val="24"/>
          <w:szCs w:val="24"/>
          <w:lang w:val="en-GB"/>
        </w:rPr>
      </w:pPr>
    </w:p>
    <w:p w14:paraId="1D3BBCB7" w14:textId="77777777" w:rsidR="00932FE6" w:rsidRPr="00015826" w:rsidRDefault="00932FE6">
      <w:pPr>
        <w:rPr>
          <w:b/>
          <w:sz w:val="24"/>
          <w:szCs w:val="24"/>
          <w:lang w:val="en-GB"/>
        </w:rPr>
      </w:pPr>
      <w:r w:rsidRPr="00015826">
        <w:rPr>
          <w:b/>
          <w:sz w:val="24"/>
          <w:szCs w:val="24"/>
          <w:lang w:val="en-GB"/>
        </w:rPr>
        <w:t>Q:</w:t>
      </w:r>
      <w:r w:rsidR="00B01F26" w:rsidRPr="00015826">
        <w:rPr>
          <w:b/>
          <w:sz w:val="24"/>
          <w:szCs w:val="24"/>
          <w:lang w:val="en-GB"/>
        </w:rPr>
        <w:t xml:space="preserve"> </w:t>
      </w:r>
      <w:r w:rsidR="00A83FA0" w:rsidRPr="00015826">
        <w:rPr>
          <w:b/>
          <w:sz w:val="24"/>
          <w:szCs w:val="24"/>
          <w:lang w:val="en-GB"/>
        </w:rPr>
        <w:t>Is there a budget for insurance</w:t>
      </w:r>
      <w:r w:rsidR="00B01F26" w:rsidRPr="00015826">
        <w:rPr>
          <w:b/>
          <w:sz w:val="24"/>
          <w:szCs w:val="24"/>
          <w:lang w:val="en-GB"/>
        </w:rPr>
        <w:t>?</w:t>
      </w:r>
    </w:p>
    <w:p w14:paraId="17C38356" w14:textId="0E9FD6B3" w:rsidR="00B01F26" w:rsidRPr="00015826" w:rsidRDefault="00302304">
      <w:pPr>
        <w:rPr>
          <w:sz w:val="24"/>
          <w:szCs w:val="24"/>
          <w:lang w:val="en-GB"/>
        </w:rPr>
      </w:pPr>
      <w:r w:rsidRPr="00015826">
        <w:rPr>
          <w:b/>
          <w:sz w:val="24"/>
          <w:szCs w:val="24"/>
          <w:lang w:val="en-GB"/>
        </w:rPr>
        <w:t>A:</w:t>
      </w:r>
      <w:r w:rsidRPr="00015826">
        <w:rPr>
          <w:sz w:val="24"/>
          <w:szCs w:val="24"/>
          <w:lang w:val="en-GB"/>
        </w:rPr>
        <w:t xml:space="preserve"> </w:t>
      </w:r>
      <w:r w:rsidR="00A83FA0" w:rsidRPr="00015826">
        <w:rPr>
          <w:sz w:val="24"/>
          <w:szCs w:val="24"/>
          <w:lang w:val="en-GB"/>
        </w:rPr>
        <w:t>There is a budget for insurance</w:t>
      </w:r>
      <w:r w:rsidRPr="00015826">
        <w:rPr>
          <w:sz w:val="24"/>
          <w:szCs w:val="24"/>
          <w:lang w:val="en-GB"/>
        </w:rPr>
        <w:t xml:space="preserve"> so you don’t have to pay</w:t>
      </w:r>
      <w:r w:rsidR="00FE1C11">
        <w:rPr>
          <w:sz w:val="24"/>
          <w:szCs w:val="24"/>
          <w:lang w:val="en-GB"/>
        </w:rPr>
        <w:t xml:space="preserve"> for it</w:t>
      </w:r>
      <w:r w:rsidRPr="00015826">
        <w:rPr>
          <w:sz w:val="24"/>
          <w:szCs w:val="24"/>
          <w:lang w:val="en-GB"/>
        </w:rPr>
        <w:t xml:space="preserve"> yourself</w:t>
      </w:r>
      <w:r w:rsidR="00A83FA0" w:rsidRPr="00015826">
        <w:rPr>
          <w:sz w:val="24"/>
          <w:szCs w:val="24"/>
          <w:lang w:val="en-GB"/>
        </w:rPr>
        <w:t xml:space="preserve"> but you are expected to organise your own insurance</w:t>
      </w:r>
      <w:r w:rsidRPr="00015826">
        <w:rPr>
          <w:sz w:val="24"/>
          <w:szCs w:val="24"/>
          <w:lang w:val="en-GB"/>
        </w:rPr>
        <w:t xml:space="preserve">. </w:t>
      </w:r>
      <w:r w:rsidR="00A83FA0" w:rsidRPr="00015826">
        <w:rPr>
          <w:sz w:val="24"/>
          <w:szCs w:val="24"/>
          <w:lang w:val="en-GB"/>
        </w:rPr>
        <w:t>Therefore, we recommend that you</w:t>
      </w:r>
      <w:r w:rsidRPr="00015826">
        <w:rPr>
          <w:sz w:val="24"/>
          <w:szCs w:val="24"/>
          <w:lang w:val="en-GB"/>
        </w:rPr>
        <w:t xml:space="preserve"> check with your employer which kind of insurance you already have and whether it is enough for your travel to China/Europe. </w:t>
      </w:r>
    </w:p>
    <w:p w14:paraId="42923F54" w14:textId="77777777" w:rsidR="00B020BB" w:rsidRPr="00015826" w:rsidRDefault="00B020BB">
      <w:pPr>
        <w:rPr>
          <w:sz w:val="24"/>
          <w:szCs w:val="24"/>
          <w:lang w:val="en-GB"/>
        </w:rPr>
      </w:pPr>
    </w:p>
    <w:p w14:paraId="7F943F1F" w14:textId="24FC543D" w:rsidR="00932FE6" w:rsidRPr="00015826" w:rsidRDefault="00932FE6">
      <w:pPr>
        <w:rPr>
          <w:b/>
          <w:sz w:val="24"/>
          <w:szCs w:val="24"/>
          <w:lang w:val="en-GB"/>
        </w:rPr>
      </w:pPr>
      <w:r w:rsidRPr="00015826">
        <w:rPr>
          <w:b/>
          <w:sz w:val="24"/>
          <w:szCs w:val="24"/>
          <w:lang w:val="en-GB"/>
        </w:rPr>
        <w:t>Q:</w:t>
      </w:r>
      <w:r w:rsidR="00D8526F" w:rsidRPr="00015826">
        <w:rPr>
          <w:b/>
          <w:sz w:val="24"/>
          <w:szCs w:val="24"/>
          <w:lang w:val="en-GB"/>
        </w:rPr>
        <w:t xml:space="preserve"> What do I need to do when </w:t>
      </w:r>
      <w:r w:rsidR="00C13F24" w:rsidRPr="00015826">
        <w:rPr>
          <w:b/>
          <w:sz w:val="24"/>
          <w:szCs w:val="24"/>
          <w:lang w:val="en-GB"/>
        </w:rPr>
        <w:t>the visiting exchange fellow</w:t>
      </w:r>
      <w:r w:rsidR="00D8526F" w:rsidRPr="00015826">
        <w:rPr>
          <w:b/>
          <w:sz w:val="24"/>
          <w:szCs w:val="24"/>
          <w:lang w:val="en-GB"/>
        </w:rPr>
        <w:t xml:space="preserve"> comes to my organisation</w:t>
      </w:r>
      <w:r w:rsidR="00B020BB" w:rsidRPr="00015826">
        <w:rPr>
          <w:b/>
          <w:sz w:val="24"/>
          <w:szCs w:val="24"/>
          <w:lang w:val="en-GB"/>
        </w:rPr>
        <w:t>?</w:t>
      </w:r>
    </w:p>
    <w:p w14:paraId="75467EA5" w14:textId="357B7033" w:rsidR="00D8526F" w:rsidRPr="00015826" w:rsidRDefault="00D8526F">
      <w:pPr>
        <w:rPr>
          <w:sz w:val="24"/>
          <w:szCs w:val="24"/>
          <w:lang w:val="en-GB"/>
        </w:rPr>
      </w:pPr>
      <w:r w:rsidRPr="00015826">
        <w:rPr>
          <w:b/>
          <w:sz w:val="24"/>
          <w:szCs w:val="24"/>
          <w:lang w:val="en-GB"/>
        </w:rPr>
        <w:t>A:</w:t>
      </w:r>
      <w:r w:rsidRPr="00015826">
        <w:rPr>
          <w:sz w:val="24"/>
          <w:szCs w:val="24"/>
          <w:lang w:val="en-GB"/>
        </w:rPr>
        <w:t xml:space="preserve"> There are a number of thin</w:t>
      </w:r>
      <w:r w:rsidR="005E523B" w:rsidRPr="00015826">
        <w:rPr>
          <w:sz w:val="24"/>
          <w:szCs w:val="24"/>
          <w:lang w:val="en-GB"/>
        </w:rPr>
        <w:t xml:space="preserve">gs you will need to do when your </w:t>
      </w:r>
      <w:r w:rsidR="00281546">
        <w:rPr>
          <w:sz w:val="24"/>
          <w:szCs w:val="24"/>
          <w:lang w:val="en-GB"/>
        </w:rPr>
        <w:t>exchange person</w:t>
      </w:r>
      <w:r w:rsidR="005E523B" w:rsidRPr="00015826">
        <w:rPr>
          <w:sz w:val="24"/>
          <w:szCs w:val="24"/>
          <w:lang w:val="en-GB"/>
        </w:rPr>
        <w:t xml:space="preserve"> </w:t>
      </w:r>
      <w:r w:rsidRPr="00015826">
        <w:rPr>
          <w:sz w:val="24"/>
          <w:szCs w:val="24"/>
          <w:lang w:val="en-GB"/>
        </w:rPr>
        <w:t>comes to your organisation.</w:t>
      </w:r>
    </w:p>
    <w:p w14:paraId="2C757FD8" w14:textId="3EF283A4" w:rsidR="005E523B" w:rsidRPr="00015826" w:rsidRDefault="00D8526F">
      <w:pPr>
        <w:rPr>
          <w:sz w:val="24"/>
          <w:szCs w:val="24"/>
          <w:lang w:val="en-GB"/>
        </w:rPr>
      </w:pPr>
      <w:r w:rsidRPr="00015826">
        <w:rPr>
          <w:sz w:val="24"/>
          <w:szCs w:val="24"/>
          <w:lang w:val="en-GB"/>
        </w:rPr>
        <w:t>First of al</w:t>
      </w:r>
      <w:r w:rsidR="005541C3" w:rsidRPr="00015826">
        <w:rPr>
          <w:sz w:val="24"/>
          <w:szCs w:val="24"/>
          <w:lang w:val="en-GB"/>
        </w:rPr>
        <w:t xml:space="preserve">l you are expected to arrange housing for your exchange person, just like they will do for you. </w:t>
      </w:r>
      <w:r w:rsidR="005E523B" w:rsidRPr="00015826">
        <w:rPr>
          <w:sz w:val="24"/>
          <w:szCs w:val="24"/>
          <w:lang w:val="en-GB"/>
        </w:rPr>
        <w:t xml:space="preserve">Keep in mind that it </w:t>
      </w:r>
      <w:r w:rsidR="00FE1C11">
        <w:rPr>
          <w:sz w:val="24"/>
          <w:szCs w:val="24"/>
          <w:lang w:val="en-GB"/>
        </w:rPr>
        <w:t>must fit within</w:t>
      </w:r>
      <w:r w:rsidR="005E523B" w:rsidRPr="00015826">
        <w:rPr>
          <w:sz w:val="24"/>
          <w:szCs w:val="24"/>
          <w:lang w:val="en-GB"/>
        </w:rPr>
        <w:t xml:space="preserve"> the budget. </w:t>
      </w:r>
    </w:p>
    <w:p w14:paraId="32B65DB5" w14:textId="77777777" w:rsidR="00D31968" w:rsidRPr="00015826" w:rsidRDefault="00D31968" w:rsidP="00D31968">
      <w:pPr>
        <w:rPr>
          <w:sz w:val="24"/>
          <w:szCs w:val="24"/>
          <w:lang w:val="en-US"/>
        </w:rPr>
      </w:pPr>
      <w:r w:rsidRPr="00015826">
        <w:rPr>
          <w:sz w:val="24"/>
          <w:szCs w:val="24"/>
          <w:lang w:val="en-US"/>
        </w:rPr>
        <w:t>Participating organizations should also ensure that a desk, PC and telephone are available for use, and that there is human resource support for the colleague.</w:t>
      </w:r>
    </w:p>
    <w:p w14:paraId="1935B33C" w14:textId="77777777" w:rsidR="005E523B" w:rsidRPr="00015826" w:rsidRDefault="00D32974">
      <w:pPr>
        <w:rPr>
          <w:sz w:val="24"/>
          <w:szCs w:val="24"/>
          <w:lang w:val="en-GB"/>
        </w:rPr>
      </w:pPr>
      <w:r w:rsidRPr="00015826">
        <w:rPr>
          <w:sz w:val="24"/>
          <w:szCs w:val="24"/>
          <w:lang w:val="en-GB"/>
        </w:rPr>
        <w:t xml:space="preserve">When making your application you </w:t>
      </w:r>
      <w:r w:rsidR="006B06A9" w:rsidRPr="00015826">
        <w:rPr>
          <w:sz w:val="24"/>
          <w:szCs w:val="24"/>
          <w:lang w:val="en-GB"/>
        </w:rPr>
        <w:t>need to produce</w:t>
      </w:r>
      <w:r w:rsidRPr="00015826">
        <w:rPr>
          <w:sz w:val="24"/>
          <w:szCs w:val="24"/>
          <w:lang w:val="en-GB"/>
        </w:rPr>
        <w:t xml:space="preserve"> a joint work plan. </w:t>
      </w:r>
      <w:r w:rsidR="006B06A9" w:rsidRPr="00015826">
        <w:rPr>
          <w:sz w:val="24"/>
          <w:szCs w:val="24"/>
          <w:lang w:val="en-GB"/>
        </w:rPr>
        <w:t xml:space="preserve">Take this opportunity to think in advance what you can do together with your exchange partner. The main objective of the program is to learn from each other. So we would encourage to do so as much as possible. </w:t>
      </w:r>
    </w:p>
    <w:p w14:paraId="3C29CD67" w14:textId="77777777" w:rsidR="00D8526F" w:rsidRPr="00015826" w:rsidRDefault="00D8526F">
      <w:pPr>
        <w:rPr>
          <w:sz w:val="24"/>
          <w:szCs w:val="24"/>
          <w:lang w:val="en-GB"/>
        </w:rPr>
      </w:pPr>
    </w:p>
    <w:p w14:paraId="2AB9C2A2" w14:textId="77777777" w:rsidR="00932FE6" w:rsidRPr="00015826" w:rsidRDefault="00991615">
      <w:pPr>
        <w:rPr>
          <w:b/>
          <w:sz w:val="24"/>
          <w:szCs w:val="24"/>
          <w:lang w:val="en-GB"/>
        </w:rPr>
      </w:pPr>
      <w:r w:rsidRPr="00015826">
        <w:rPr>
          <w:b/>
          <w:sz w:val="24"/>
          <w:szCs w:val="24"/>
          <w:lang w:val="en-GB"/>
        </w:rPr>
        <w:t>Q: Will I need to provide any documentation of my work &amp; experience while on exchange?</w:t>
      </w:r>
    </w:p>
    <w:p w14:paraId="336C8F01" w14:textId="78B1041D" w:rsidR="00991615" w:rsidRPr="00015826" w:rsidRDefault="00991615">
      <w:pPr>
        <w:rPr>
          <w:sz w:val="24"/>
          <w:szCs w:val="24"/>
          <w:lang w:val="en-GB"/>
        </w:rPr>
      </w:pPr>
      <w:r w:rsidRPr="00015826">
        <w:rPr>
          <w:b/>
          <w:sz w:val="24"/>
          <w:szCs w:val="24"/>
          <w:lang w:val="en-GB"/>
        </w:rPr>
        <w:t xml:space="preserve">A: </w:t>
      </w:r>
      <w:r w:rsidRPr="00015826">
        <w:rPr>
          <w:sz w:val="24"/>
          <w:szCs w:val="24"/>
          <w:lang w:val="en-GB"/>
        </w:rPr>
        <w:t xml:space="preserve">Yes. Together with your partner you will be expected to do light documentation of what you are working on and identify key areas of convergence and divergence between European and Chinese policy processes and decision-making. The final product should be provided to </w:t>
      </w:r>
      <w:r w:rsidR="00C13F24" w:rsidRPr="00015826">
        <w:rPr>
          <w:sz w:val="24"/>
          <w:szCs w:val="24"/>
          <w:lang w:val="en-GB"/>
        </w:rPr>
        <w:t>the organizers</w:t>
      </w:r>
      <w:r w:rsidRPr="00015826">
        <w:rPr>
          <w:sz w:val="24"/>
          <w:szCs w:val="24"/>
          <w:lang w:val="en-GB"/>
        </w:rPr>
        <w:t xml:space="preserve"> within six weeks after the exchange finishes.</w:t>
      </w:r>
      <w:r w:rsidRPr="00015826">
        <w:rPr>
          <w:b/>
          <w:sz w:val="24"/>
          <w:szCs w:val="24"/>
          <w:lang w:val="en-GB"/>
        </w:rPr>
        <w:t xml:space="preserve"> </w:t>
      </w:r>
      <w:r w:rsidRPr="00015826">
        <w:rPr>
          <w:sz w:val="24"/>
          <w:szCs w:val="24"/>
          <w:lang w:val="en-GB"/>
        </w:rPr>
        <w:t>The aim for this is to further identify how groups can increase collaboration based on what you have learned and gained during the exchange.</w:t>
      </w:r>
    </w:p>
    <w:p w14:paraId="66B6DE25" w14:textId="77777777" w:rsidR="00D31968" w:rsidRPr="00015826" w:rsidRDefault="00D31968">
      <w:pPr>
        <w:rPr>
          <w:sz w:val="24"/>
          <w:szCs w:val="24"/>
          <w:lang w:val="en-GB"/>
        </w:rPr>
      </w:pPr>
    </w:p>
    <w:p w14:paraId="6711E5A3" w14:textId="5CF1BC06" w:rsidR="00C13F24" w:rsidRPr="00015826" w:rsidRDefault="00C13F24" w:rsidP="00C13F24">
      <w:pPr>
        <w:rPr>
          <w:rFonts w:eastAsia="Times New Roman" w:cs="Arial"/>
          <w:color w:val="000000"/>
          <w:sz w:val="24"/>
          <w:szCs w:val="24"/>
          <w:shd w:val="clear" w:color="auto" w:fill="EBEAE7"/>
          <w:lang w:val="en-US" w:eastAsia="de-DE"/>
        </w:rPr>
      </w:pPr>
    </w:p>
    <w:p w14:paraId="40C70C65" w14:textId="147EC73E" w:rsidR="00C13F24" w:rsidRPr="00F772CE" w:rsidRDefault="00424F54" w:rsidP="00C13F24">
      <w:pPr>
        <w:rPr>
          <w:rFonts w:eastAsia="Times New Roman" w:cs="Arial"/>
          <w:b/>
          <w:color w:val="000000"/>
          <w:sz w:val="24"/>
          <w:szCs w:val="24"/>
          <w:shd w:val="clear" w:color="auto" w:fill="EBEAE7"/>
          <w:lang w:val="en-US" w:eastAsia="de-DE"/>
        </w:rPr>
      </w:pPr>
      <w:r w:rsidRPr="00015826">
        <w:rPr>
          <w:rFonts w:eastAsia="Times New Roman" w:cs="Arial"/>
          <w:b/>
          <w:color w:val="000000"/>
          <w:sz w:val="24"/>
          <w:szCs w:val="24"/>
          <w:shd w:val="clear" w:color="auto" w:fill="EBEAE7"/>
          <w:lang w:val="en-US" w:eastAsia="de-DE"/>
        </w:rPr>
        <w:t xml:space="preserve">Q: </w:t>
      </w:r>
      <w:r w:rsidR="00C13F24" w:rsidRPr="00F772CE">
        <w:rPr>
          <w:rFonts w:eastAsia="Times New Roman" w:cs="Arial"/>
          <w:b/>
          <w:color w:val="000000"/>
          <w:sz w:val="24"/>
          <w:szCs w:val="24"/>
          <w:shd w:val="clear" w:color="auto" w:fill="EBEAE7"/>
          <w:lang w:val="en-US" w:eastAsia="de-DE"/>
        </w:rPr>
        <w:t>Is it possible for individuals to apply?</w:t>
      </w:r>
    </w:p>
    <w:p w14:paraId="58A8B4EB" w14:textId="77777777" w:rsidR="00C13F24" w:rsidRPr="00015826" w:rsidRDefault="00C13F24" w:rsidP="00C13F24">
      <w:pPr>
        <w:rPr>
          <w:rFonts w:eastAsia="Times New Roman" w:cs="Arial"/>
          <w:color w:val="000000"/>
          <w:sz w:val="24"/>
          <w:szCs w:val="24"/>
          <w:shd w:val="clear" w:color="auto" w:fill="EBEAE7"/>
          <w:lang w:val="en-US" w:eastAsia="de-DE"/>
        </w:rPr>
      </w:pPr>
    </w:p>
    <w:p w14:paraId="2F334CD8" w14:textId="5EAE4879" w:rsidR="00C13F24" w:rsidRPr="00015826" w:rsidRDefault="00424F54" w:rsidP="00C13F24">
      <w:pPr>
        <w:rPr>
          <w:rFonts w:cs="Arial"/>
          <w:color w:val="000000"/>
          <w:sz w:val="24"/>
          <w:szCs w:val="24"/>
          <w:shd w:val="clear" w:color="auto" w:fill="EBEAE7"/>
        </w:rPr>
      </w:pPr>
      <w:r w:rsidRPr="00015826">
        <w:rPr>
          <w:rFonts w:cs="Arial"/>
          <w:color w:val="000000"/>
          <w:sz w:val="24"/>
          <w:szCs w:val="24"/>
          <w:shd w:val="clear" w:color="auto" w:fill="EBEAE7"/>
          <w:lang w:val="en-US"/>
        </w:rPr>
        <w:t xml:space="preserve">A: </w:t>
      </w:r>
      <w:r w:rsidR="00C13F24" w:rsidRPr="00015826">
        <w:rPr>
          <w:rFonts w:cs="Arial"/>
          <w:color w:val="000000"/>
          <w:sz w:val="24"/>
          <w:szCs w:val="24"/>
          <w:shd w:val="clear" w:color="auto" w:fill="EBEAE7"/>
        </w:rPr>
        <w:t xml:space="preserve">Please note that we can NOT accept applications from individuals. The program is designed to establish or strengthen partnerships between organizations, so the fellows and the organization they are working for have to apply together. Also, the participating </w:t>
      </w:r>
      <w:r w:rsidR="00C13F24" w:rsidRPr="00015826">
        <w:rPr>
          <w:rFonts w:cs="Arial"/>
          <w:color w:val="000000"/>
          <w:sz w:val="24"/>
          <w:szCs w:val="24"/>
          <w:shd w:val="clear" w:color="auto" w:fill="EBEAE7"/>
        </w:rPr>
        <w:lastRenderedPageBreak/>
        <w:t>organization would have to receive a member of staff of the partner organization and provide an English-speaking working environment</w:t>
      </w:r>
    </w:p>
    <w:p w14:paraId="4BA3F8A4" w14:textId="77777777" w:rsidR="00424F54" w:rsidRPr="00015826" w:rsidRDefault="00424F54" w:rsidP="00C13F24">
      <w:pPr>
        <w:rPr>
          <w:rFonts w:cs="Arial"/>
          <w:color w:val="000000"/>
          <w:sz w:val="24"/>
          <w:szCs w:val="24"/>
          <w:shd w:val="clear" w:color="auto" w:fill="EBEAE7"/>
        </w:rPr>
      </w:pPr>
    </w:p>
    <w:p w14:paraId="6A038DD5" w14:textId="2BB33E6F" w:rsidR="00424F54" w:rsidRPr="000E1026" w:rsidRDefault="000F2346" w:rsidP="000E1026">
      <w:pPr>
        <w:rPr>
          <w:sz w:val="24"/>
          <w:szCs w:val="24"/>
          <w:lang w:val="en-GB"/>
        </w:rPr>
      </w:pPr>
      <w:r>
        <w:rPr>
          <w:rFonts w:eastAsia="Times New Roman" w:cs="Arial"/>
          <w:b/>
          <w:color w:val="000000"/>
          <w:sz w:val="24"/>
          <w:szCs w:val="24"/>
          <w:lang w:val="en-US" w:eastAsia="de-DE"/>
        </w:rPr>
        <w:t>Please remember the following tips when making your application:</w:t>
      </w:r>
      <w:r w:rsidR="000E1026">
        <w:rPr>
          <w:rFonts w:eastAsia="Times New Roman" w:cs="Arial"/>
          <w:b/>
          <w:color w:val="000000"/>
          <w:sz w:val="24"/>
          <w:szCs w:val="24"/>
          <w:lang w:val="en-US" w:eastAsia="de-DE"/>
        </w:rPr>
        <w:br/>
      </w:r>
      <w:r w:rsidR="000E1026">
        <w:rPr>
          <w:sz w:val="24"/>
          <w:szCs w:val="24"/>
          <w:lang w:val="en-GB"/>
        </w:rPr>
        <w:t>It is important to be as clear and comprehensive as possible in your application to ensure that the decisions can be made efficiently.</w:t>
      </w:r>
    </w:p>
    <w:p w14:paraId="3CE35B17" w14:textId="77777777" w:rsidR="00424F54" w:rsidRPr="00015826" w:rsidRDefault="00424F54" w:rsidP="00424F54">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r w:rsidRPr="00F772CE">
        <w:rPr>
          <w:rFonts w:eastAsia="Times New Roman" w:cs="Arial"/>
          <w:color w:val="000000"/>
          <w:sz w:val="24"/>
          <w:szCs w:val="24"/>
          <w:lang w:val="en-US" w:eastAsia="de-DE"/>
        </w:rPr>
        <w:t xml:space="preserve">• </w:t>
      </w:r>
      <w:proofErr w:type="gramStart"/>
      <w:r w:rsidRPr="00015826">
        <w:rPr>
          <w:rFonts w:eastAsia="Times New Roman" w:cs="Arial"/>
          <w:color w:val="000000"/>
          <w:sz w:val="24"/>
          <w:szCs w:val="24"/>
          <w:lang w:val="en-US" w:eastAsia="de-DE"/>
        </w:rPr>
        <w:t>compatibility</w:t>
      </w:r>
      <w:proofErr w:type="gramEnd"/>
      <w:r w:rsidRPr="00015826">
        <w:rPr>
          <w:rFonts w:eastAsia="Times New Roman" w:cs="Arial"/>
          <w:color w:val="000000"/>
          <w:sz w:val="24"/>
          <w:szCs w:val="24"/>
          <w:lang w:val="en-US" w:eastAsia="de-DE"/>
        </w:rPr>
        <w:t xml:space="preserve"> of the Twinning organizations (does is make sense to pair the two organizations up, is there a future for long-term partnership/common projects between the two organizations),</w:t>
      </w:r>
    </w:p>
    <w:p w14:paraId="767ACBA1" w14:textId="77777777" w:rsidR="00424F54" w:rsidRPr="00015826" w:rsidRDefault="00424F54" w:rsidP="00424F54">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r w:rsidRPr="00015826">
        <w:rPr>
          <w:rFonts w:eastAsia="Times New Roman" w:cs="Arial"/>
          <w:color w:val="000000"/>
          <w:sz w:val="24"/>
          <w:szCs w:val="24"/>
          <w:lang w:val="en-US" w:eastAsia="de-DE"/>
        </w:rPr>
        <w:t xml:space="preserve">• </w:t>
      </w:r>
      <w:proofErr w:type="gramStart"/>
      <w:r w:rsidRPr="00015826">
        <w:rPr>
          <w:rFonts w:eastAsia="Times New Roman" w:cs="Arial"/>
          <w:color w:val="000000"/>
          <w:sz w:val="24"/>
          <w:szCs w:val="24"/>
          <w:lang w:val="en-US" w:eastAsia="de-DE"/>
        </w:rPr>
        <w:t>quality</w:t>
      </w:r>
      <w:proofErr w:type="gramEnd"/>
      <w:r w:rsidRPr="00015826">
        <w:rPr>
          <w:rFonts w:eastAsia="Times New Roman" w:cs="Arial"/>
          <w:color w:val="000000"/>
          <w:sz w:val="24"/>
          <w:szCs w:val="24"/>
          <w:lang w:val="en-US" w:eastAsia="de-DE"/>
        </w:rPr>
        <w:t xml:space="preserve"> of the work plans (Are the visiting exchange fellow’s tasks reasonably designed, can the exchange fellow’s work contribute to the advancement of the host/his own organization’s work, are there networking/training events scheduled for her/him)</w:t>
      </w:r>
    </w:p>
    <w:p w14:paraId="1CE61E6D" w14:textId="77777777" w:rsidR="00424F54" w:rsidRPr="00F772CE" w:rsidRDefault="00424F54" w:rsidP="00424F54">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r w:rsidRPr="00F772CE">
        <w:rPr>
          <w:rFonts w:eastAsia="Times New Roman" w:cs="Arial"/>
          <w:color w:val="000000"/>
          <w:sz w:val="24"/>
          <w:szCs w:val="24"/>
          <w:lang w:val="en-US" w:eastAsia="de-DE"/>
        </w:rPr>
        <w:t xml:space="preserve">• </w:t>
      </w:r>
      <w:proofErr w:type="gramStart"/>
      <w:r w:rsidRPr="00F772CE">
        <w:rPr>
          <w:rFonts w:eastAsia="Times New Roman" w:cs="Arial"/>
          <w:color w:val="000000"/>
          <w:sz w:val="24"/>
          <w:szCs w:val="24"/>
          <w:lang w:val="en-US" w:eastAsia="de-DE"/>
        </w:rPr>
        <w:t>experience</w:t>
      </w:r>
      <w:proofErr w:type="gramEnd"/>
      <w:r w:rsidRPr="00F772CE">
        <w:rPr>
          <w:rFonts w:eastAsia="Times New Roman" w:cs="Arial"/>
          <w:color w:val="000000"/>
          <w:sz w:val="24"/>
          <w:szCs w:val="24"/>
          <w:lang w:val="en-US" w:eastAsia="de-DE"/>
        </w:rPr>
        <w:t xml:space="preserve"> and qualification (does the applicant have enough working experience/is he familiar with the thematic focuses of the organization)</w:t>
      </w:r>
    </w:p>
    <w:p w14:paraId="3EA810D4" w14:textId="77777777" w:rsidR="00424F54" w:rsidRPr="00F772CE" w:rsidRDefault="00424F54" w:rsidP="00424F54">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r w:rsidRPr="00F772CE">
        <w:rPr>
          <w:rFonts w:eastAsia="Times New Roman" w:cs="Arial"/>
          <w:color w:val="000000"/>
          <w:sz w:val="24"/>
          <w:szCs w:val="24"/>
          <w:lang w:val="en-US" w:eastAsia="de-DE"/>
        </w:rPr>
        <w:t xml:space="preserve">• </w:t>
      </w:r>
      <w:proofErr w:type="gramStart"/>
      <w:r w:rsidRPr="00F772CE">
        <w:rPr>
          <w:rFonts w:eastAsia="Times New Roman" w:cs="Arial"/>
          <w:color w:val="000000"/>
          <w:sz w:val="24"/>
          <w:szCs w:val="24"/>
          <w:lang w:val="en-US" w:eastAsia="de-DE"/>
        </w:rPr>
        <w:t>infrastructure</w:t>
      </w:r>
      <w:proofErr w:type="gramEnd"/>
      <w:r w:rsidRPr="00F772CE">
        <w:rPr>
          <w:rFonts w:eastAsia="Times New Roman" w:cs="Arial"/>
          <w:color w:val="000000"/>
          <w:sz w:val="24"/>
          <w:szCs w:val="24"/>
          <w:lang w:val="en-US" w:eastAsia="de-DE"/>
        </w:rPr>
        <w:t xml:space="preserve"> (can the organizations provide a work space for the visiting participant for the period of exchange, can they integrate the visiting participant into their daily work).</w:t>
      </w:r>
    </w:p>
    <w:p w14:paraId="14742749" w14:textId="1D62B952" w:rsidR="00424F54" w:rsidRPr="00015826" w:rsidRDefault="00424F54" w:rsidP="00424F54">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proofErr w:type="gramStart"/>
      <w:r w:rsidRPr="00015826">
        <w:rPr>
          <w:rFonts w:eastAsia="Times New Roman" w:cs="Arial"/>
          <w:color w:val="000000"/>
          <w:sz w:val="24"/>
          <w:szCs w:val="24"/>
          <w:lang w:val="en-US" w:eastAsia="de-DE"/>
        </w:rPr>
        <w:t>language</w:t>
      </w:r>
      <w:proofErr w:type="gramEnd"/>
      <w:r w:rsidRPr="00015826">
        <w:rPr>
          <w:rFonts w:eastAsia="Times New Roman" w:cs="Arial"/>
          <w:color w:val="000000"/>
          <w:sz w:val="24"/>
          <w:szCs w:val="24"/>
          <w:lang w:val="en-US" w:eastAsia="de-DE"/>
        </w:rPr>
        <w:t xml:space="preserve"> (is there someone at the organization who can communicate with the exchange fellow in English, does the participant know enough English to communicate at work in English</w:t>
      </w:r>
      <w:r w:rsidR="00C520B2">
        <w:rPr>
          <w:rFonts w:eastAsia="Times New Roman" w:cs="Arial"/>
          <w:color w:val="000000"/>
          <w:sz w:val="24"/>
          <w:szCs w:val="24"/>
          <w:lang w:val="en-US" w:eastAsia="de-DE"/>
        </w:rPr>
        <w:t>.</w:t>
      </w:r>
      <w:r w:rsidRPr="00015826">
        <w:rPr>
          <w:rFonts w:eastAsia="Times New Roman" w:cs="Arial"/>
          <w:color w:val="000000"/>
          <w:sz w:val="24"/>
          <w:szCs w:val="24"/>
          <w:lang w:val="en-US" w:eastAsia="de-DE"/>
        </w:rPr>
        <w:t>)</w:t>
      </w:r>
    </w:p>
    <w:p w14:paraId="0F964F7D" w14:textId="77777777" w:rsidR="00424F54" w:rsidRPr="00F772CE" w:rsidRDefault="00424F54" w:rsidP="00424F54">
      <w:pPr>
        <w:shd w:val="clear" w:color="auto" w:fill="EBEAE7"/>
        <w:spacing w:before="100" w:beforeAutospacing="1" w:after="100" w:afterAutospacing="1" w:line="240" w:lineRule="auto"/>
        <w:textAlignment w:val="baseline"/>
        <w:rPr>
          <w:rFonts w:eastAsia="Times New Roman" w:cs="Arial"/>
          <w:color w:val="000000"/>
          <w:sz w:val="24"/>
          <w:szCs w:val="24"/>
          <w:lang w:val="en-US" w:eastAsia="de-DE"/>
        </w:rPr>
      </w:pPr>
    </w:p>
    <w:p w14:paraId="6C86772E" w14:textId="7E0437E1" w:rsidR="00424F54" w:rsidRPr="00F772CE" w:rsidRDefault="00424F54" w:rsidP="00424F54">
      <w:pPr>
        <w:rPr>
          <w:sz w:val="24"/>
          <w:szCs w:val="24"/>
          <w:lang w:val="en-US"/>
        </w:rPr>
      </w:pPr>
    </w:p>
    <w:sectPr w:rsidR="00424F54" w:rsidRPr="00F772CE" w:rsidSect="00F2057A">
      <w:headerReference w:type="default" r:id="rId8"/>
      <w:footnotePr>
        <w:numFmt w:val="chicago"/>
      </w:footnotePr>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287067" w14:textId="77777777" w:rsidR="00F73DBA" w:rsidRDefault="00F73DBA" w:rsidP="00B020BB">
      <w:pPr>
        <w:spacing w:line="240" w:lineRule="auto"/>
      </w:pPr>
      <w:r>
        <w:separator/>
      </w:r>
    </w:p>
  </w:endnote>
  <w:endnote w:type="continuationSeparator" w:id="0">
    <w:p w14:paraId="6FC4A41C" w14:textId="77777777" w:rsidR="00F73DBA" w:rsidRDefault="00F73DBA" w:rsidP="00B020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EE"/>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A52A3DF" w14:textId="77777777" w:rsidR="00F73DBA" w:rsidRDefault="00F73DBA" w:rsidP="00B020BB">
      <w:pPr>
        <w:spacing w:line="240" w:lineRule="auto"/>
      </w:pPr>
      <w:r>
        <w:separator/>
      </w:r>
    </w:p>
  </w:footnote>
  <w:footnote w:type="continuationSeparator" w:id="0">
    <w:p w14:paraId="64B75B92" w14:textId="77777777" w:rsidR="00F73DBA" w:rsidRDefault="00F73DBA" w:rsidP="00B020BB">
      <w:pPr>
        <w:spacing w:line="240" w:lineRule="auto"/>
      </w:pPr>
      <w:r>
        <w:continuationSeparator/>
      </w:r>
    </w:p>
  </w:footnote>
  <w:footnote w:id="1">
    <w:p w14:paraId="62D35114" w14:textId="77777777" w:rsidR="0067124A" w:rsidRPr="00B020BB" w:rsidRDefault="0067124A">
      <w:pPr>
        <w:pStyle w:val="FootnoteText"/>
        <w:rPr>
          <w:lang w:val="en-US"/>
        </w:rPr>
      </w:pPr>
      <w:r>
        <w:rPr>
          <w:rStyle w:val="FootnoteReference"/>
        </w:rPr>
        <w:footnoteRef/>
      </w:r>
      <w:r w:rsidRPr="0082307D">
        <w:rPr>
          <w:lang w:val="en-GB"/>
        </w:rPr>
        <w:t xml:space="preserve"> </w:t>
      </w:r>
      <w:r w:rsidRPr="00B020BB">
        <w:rPr>
          <w:sz w:val="18"/>
          <w:lang w:val="en-US"/>
        </w:rPr>
        <w:t>Please note, the decision process can take longer than expected depending on the number of applications and in the circumstance of unexpected changes among applicants</w:t>
      </w:r>
      <w:r>
        <w:rPr>
          <w:sz w:val="18"/>
          <w:lang w:val="en-US"/>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38C662" w14:textId="5EF0BFF0" w:rsidR="0067124A" w:rsidRDefault="000E1026">
    <w:pPr>
      <w:pStyle w:val="Header"/>
    </w:pPr>
    <w:ins w:id="1" w:author="Maeve McLynn" w:date="2015-02-19T14:41:00Z">
      <w:r>
        <w:rPr>
          <w:noProof/>
          <w:lang w:val="pl-PL" w:eastAsia="pl-PL"/>
        </w:rPr>
        <w:drawing>
          <wp:anchor distT="0" distB="0" distL="114300" distR="114300" simplePos="0" relativeHeight="251664384" behindDoc="0" locked="0" layoutInCell="1" allowOverlap="1" wp14:anchorId="550042F0" wp14:editId="6DD503D7">
            <wp:simplePos x="0" y="0"/>
            <wp:positionH relativeFrom="margin">
              <wp:posOffset>1143000</wp:posOffset>
            </wp:positionH>
            <wp:positionV relativeFrom="margin">
              <wp:posOffset>-685800</wp:posOffset>
            </wp:positionV>
            <wp:extent cx="515620" cy="529590"/>
            <wp:effectExtent l="0" t="0" r="0" b="381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5620" cy="52959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ins>
    <w:ins w:id="2" w:author="Maeve McLynn" w:date="2015-02-19T14:42:00Z">
      <w:r>
        <w:rPr>
          <w:noProof/>
          <w:lang w:val="pl-PL" w:eastAsia="pl-PL"/>
        </w:rPr>
        <w:drawing>
          <wp:anchor distT="0" distB="0" distL="114300" distR="114300" simplePos="0" relativeHeight="251662336" behindDoc="0" locked="0" layoutInCell="1" allowOverlap="1" wp14:anchorId="1E540BC7" wp14:editId="081FF67B">
            <wp:simplePos x="0" y="0"/>
            <wp:positionH relativeFrom="column">
              <wp:posOffset>5486400</wp:posOffset>
            </wp:positionH>
            <wp:positionV relativeFrom="paragraph">
              <wp:posOffset>-121285</wp:posOffset>
            </wp:positionV>
            <wp:extent cx="565785" cy="376555"/>
            <wp:effectExtent l="0" t="0" r="0" b="4445"/>
            <wp:wrapThrough wrapText="bothSides">
              <wp:wrapPolygon edited="0">
                <wp:start x="0" y="0"/>
                <wp:lineTo x="0" y="20398"/>
                <wp:lineTo x="20364" y="20398"/>
                <wp:lineTo x="20364"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5785" cy="376555"/>
                    </a:xfrm>
                    <a:prstGeom prst="rect">
                      <a:avLst/>
                    </a:prstGeom>
                    <a:noFill/>
                    <a:ln>
                      <a:noFill/>
                    </a:ln>
                  </pic:spPr>
                </pic:pic>
              </a:graphicData>
            </a:graphic>
            <wp14:sizeRelH relativeFrom="page">
              <wp14:pctWidth>0</wp14:pctWidth>
            </wp14:sizeRelH>
            <wp14:sizeRelV relativeFrom="page">
              <wp14:pctHeight>0</wp14:pctHeight>
            </wp14:sizeRelV>
          </wp:anchor>
        </w:drawing>
      </w:r>
    </w:ins>
    <w:ins w:id="3" w:author="Maeve McLynn" w:date="2015-02-19T14:38:00Z">
      <w:r>
        <w:rPr>
          <w:noProof/>
          <w:lang w:val="pl-PL" w:eastAsia="pl-PL"/>
        </w:rPr>
        <w:drawing>
          <wp:anchor distT="0" distB="0" distL="114300" distR="114300" simplePos="0" relativeHeight="251660288" behindDoc="0" locked="0" layoutInCell="1" allowOverlap="1" wp14:anchorId="3B767521" wp14:editId="3B175D0B">
            <wp:simplePos x="0" y="0"/>
            <wp:positionH relativeFrom="margin">
              <wp:posOffset>2857500</wp:posOffset>
            </wp:positionH>
            <wp:positionV relativeFrom="margin">
              <wp:posOffset>-685800</wp:posOffset>
            </wp:positionV>
            <wp:extent cx="1262380" cy="457200"/>
            <wp:effectExtent l="0" t="0" r="7620" b="0"/>
            <wp:wrapSquare wrapText="bothSides"/>
            <wp:docPr id="3"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ftunglogo_website_asienhaus_web.png"/>
                    <pic:cNvPicPr/>
                  </pic:nvPicPr>
                  <pic:blipFill>
                    <a:blip r:embed="rId3">
                      <a:extLst>
                        <a:ext uri="{28A0092B-C50C-407E-A947-70E740481C1C}">
                          <a14:useLocalDpi xmlns:a14="http://schemas.microsoft.com/office/drawing/2010/main" val="0"/>
                        </a:ext>
                      </a:extLst>
                    </a:blip>
                    <a:stretch>
                      <a:fillRect/>
                    </a:stretch>
                  </pic:blipFill>
                  <pic:spPr>
                    <a:xfrm>
                      <a:off x="0" y="0"/>
                      <a:ext cx="1262380" cy="457200"/>
                    </a:xfrm>
                    <a:prstGeom prst="rect">
                      <a:avLst/>
                    </a:prstGeom>
                  </pic:spPr>
                </pic:pic>
              </a:graphicData>
            </a:graphic>
            <wp14:sizeRelH relativeFrom="margin">
              <wp14:pctWidth>0</wp14:pctWidth>
            </wp14:sizeRelH>
            <wp14:sizeRelV relativeFrom="margin">
              <wp14:pctHeight>0</wp14:pctHeight>
            </wp14:sizeRelV>
          </wp:anchor>
        </w:drawing>
      </w:r>
    </w:ins>
    <w:r w:rsidR="0067124A">
      <w:rPr>
        <w:noProof/>
        <w:lang w:val="pl-PL" w:eastAsia="pl-PL"/>
      </w:rPr>
      <w:drawing>
        <wp:anchor distT="0" distB="0" distL="114300" distR="114300" simplePos="0" relativeHeight="251658240" behindDoc="0" locked="0" layoutInCell="1" allowOverlap="1" wp14:anchorId="729309C0" wp14:editId="0DE9F11B">
          <wp:simplePos x="0" y="0"/>
          <wp:positionH relativeFrom="margin">
            <wp:posOffset>-457200</wp:posOffset>
          </wp:positionH>
          <wp:positionV relativeFrom="margin">
            <wp:posOffset>-800100</wp:posOffset>
          </wp:positionV>
          <wp:extent cx="693420" cy="79311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93420" cy="79311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E000D4"/>
    <w:multiLevelType w:val="hybridMultilevel"/>
    <w:tmpl w:val="13109276"/>
    <w:lvl w:ilvl="0" w:tplc="CA861342">
      <w:numFmt w:val="bullet"/>
      <w:lvlText w:val="-"/>
      <w:lvlJc w:val="left"/>
      <w:pPr>
        <w:ind w:left="720" w:hanging="360"/>
      </w:pPr>
      <w:rPr>
        <w:rFonts w:ascii="Times New Roman" w:eastAsia="SimSun" w:hAnsi="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2102DC2"/>
    <w:multiLevelType w:val="hybridMultilevel"/>
    <w:tmpl w:val="54302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08"/>
  <w:hyphenationZone w:val="425"/>
  <w:characterSpacingControl w:val="doNotCompress"/>
  <w:hdrShapeDefaults>
    <o:shapedefaults v:ext="edit" spidmax="2049"/>
  </w:hdrShapeDefaults>
  <w:footnotePr>
    <w:numFmt w:val="chicago"/>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2FE6"/>
    <w:rsid w:val="00011A07"/>
    <w:rsid w:val="00015826"/>
    <w:rsid w:val="000C18C6"/>
    <w:rsid w:val="000E1026"/>
    <w:rsid w:val="000F2346"/>
    <w:rsid w:val="00110AFC"/>
    <w:rsid w:val="00190B4C"/>
    <w:rsid w:val="001A38A3"/>
    <w:rsid w:val="00281546"/>
    <w:rsid w:val="00302304"/>
    <w:rsid w:val="004126D6"/>
    <w:rsid w:val="00424F54"/>
    <w:rsid w:val="004656E0"/>
    <w:rsid w:val="00476332"/>
    <w:rsid w:val="00553263"/>
    <w:rsid w:val="005541C3"/>
    <w:rsid w:val="005C09A5"/>
    <w:rsid w:val="005E523B"/>
    <w:rsid w:val="00641231"/>
    <w:rsid w:val="0066743E"/>
    <w:rsid w:val="0067124A"/>
    <w:rsid w:val="006845A1"/>
    <w:rsid w:val="006A7169"/>
    <w:rsid w:val="006B06A9"/>
    <w:rsid w:val="006E2A6F"/>
    <w:rsid w:val="00761D2C"/>
    <w:rsid w:val="0077357E"/>
    <w:rsid w:val="0082307D"/>
    <w:rsid w:val="0083111F"/>
    <w:rsid w:val="00932FE6"/>
    <w:rsid w:val="009759A3"/>
    <w:rsid w:val="00991615"/>
    <w:rsid w:val="009C7038"/>
    <w:rsid w:val="00A37C2D"/>
    <w:rsid w:val="00A67292"/>
    <w:rsid w:val="00A83FA0"/>
    <w:rsid w:val="00A87DE9"/>
    <w:rsid w:val="00A90526"/>
    <w:rsid w:val="00B01C17"/>
    <w:rsid w:val="00B01F26"/>
    <w:rsid w:val="00B020BB"/>
    <w:rsid w:val="00B631AD"/>
    <w:rsid w:val="00B65E73"/>
    <w:rsid w:val="00BB189D"/>
    <w:rsid w:val="00BD168E"/>
    <w:rsid w:val="00C13F24"/>
    <w:rsid w:val="00C45EA9"/>
    <w:rsid w:val="00C520B2"/>
    <w:rsid w:val="00C869B0"/>
    <w:rsid w:val="00CE74B9"/>
    <w:rsid w:val="00D31968"/>
    <w:rsid w:val="00D32974"/>
    <w:rsid w:val="00D46E15"/>
    <w:rsid w:val="00D8526F"/>
    <w:rsid w:val="00D95628"/>
    <w:rsid w:val="00DA1FBA"/>
    <w:rsid w:val="00DC6336"/>
    <w:rsid w:val="00DE3F77"/>
    <w:rsid w:val="00E064DE"/>
    <w:rsid w:val="00E160AE"/>
    <w:rsid w:val="00E43D5C"/>
    <w:rsid w:val="00E54CA0"/>
    <w:rsid w:val="00E66116"/>
    <w:rsid w:val="00E72586"/>
    <w:rsid w:val="00EB144D"/>
    <w:rsid w:val="00F10C37"/>
    <w:rsid w:val="00F2057A"/>
    <w:rsid w:val="00F73DBA"/>
    <w:rsid w:val="00F772CE"/>
    <w:rsid w:val="00FE1C11"/>
  </w:rsids>
  <m:mathPr>
    <m:mathFont m:val="Cambria Math"/>
    <m:brkBin m:val="before"/>
    <m:brkBinSub m:val="--"/>
    <m:smallFrac m:val="0"/>
    <m:dispDef/>
    <m:lMargin m:val="0"/>
    <m:rMargin m:val="0"/>
    <m:defJc m:val="centerGroup"/>
    <m:wrapIndent m:val="1440"/>
    <m:intLim m:val="subSup"/>
    <m:naryLim m:val="undOvr"/>
  </m:mathPr>
  <w:themeFontLang w:val="nl-B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725CE00"/>
  <w15:docId w15:val="{4827A6B4-90F2-4F75-A408-6DE322115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SimSun" w:hAnsiTheme="minorHAnsi" w:cstheme="minorBidi"/>
        <w:sz w:val="22"/>
        <w:szCs w:val="22"/>
        <w:lang w:val="nl-B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unhideWhenUsed/>
    <w:rsid w:val="00B020BB"/>
    <w:pPr>
      <w:spacing w:line="240" w:lineRule="auto"/>
    </w:pPr>
    <w:rPr>
      <w:sz w:val="24"/>
      <w:szCs w:val="24"/>
    </w:rPr>
  </w:style>
  <w:style w:type="character" w:customStyle="1" w:styleId="FootnoteTextChar">
    <w:name w:val="Footnote Text Char"/>
    <w:basedOn w:val="DefaultParagraphFont"/>
    <w:link w:val="FootnoteText"/>
    <w:uiPriority w:val="99"/>
    <w:rsid w:val="00B020BB"/>
    <w:rPr>
      <w:sz w:val="24"/>
      <w:szCs w:val="24"/>
    </w:rPr>
  </w:style>
  <w:style w:type="character" w:styleId="FootnoteReference">
    <w:name w:val="footnote reference"/>
    <w:basedOn w:val="DefaultParagraphFont"/>
    <w:uiPriority w:val="99"/>
    <w:unhideWhenUsed/>
    <w:rsid w:val="00B020BB"/>
    <w:rPr>
      <w:vertAlign w:val="superscript"/>
    </w:rPr>
  </w:style>
  <w:style w:type="paragraph" w:styleId="Header">
    <w:name w:val="header"/>
    <w:basedOn w:val="Normal"/>
    <w:link w:val="HeaderChar"/>
    <w:uiPriority w:val="99"/>
    <w:unhideWhenUsed/>
    <w:rsid w:val="00D95628"/>
    <w:pPr>
      <w:tabs>
        <w:tab w:val="center" w:pos="4320"/>
        <w:tab w:val="right" w:pos="8640"/>
      </w:tabs>
      <w:spacing w:line="240" w:lineRule="auto"/>
    </w:pPr>
  </w:style>
  <w:style w:type="character" w:customStyle="1" w:styleId="HeaderChar">
    <w:name w:val="Header Char"/>
    <w:basedOn w:val="DefaultParagraphFont"/>
    <w:link w:val="Header"/>
    <w:uiPriority w:val="99"/>
    <w:rsid w:val="00D95628"/>
  </w:style>
  <w:style w:type="paragraph" w:styleId="Footer">
    <w:name w:val="footer"/>
    <w:basedOn w:val="Normal"/>
    <w:link w:val="FooterChar"/>
    <w:uiPriority w:val="99"/>
    <w:unhideWhenUsed/>
    <w:rsid w:val="00D95628"/>
    <w:pPr>
      <w:tabs>
        <w:tab w:val="center" w:pos="4320"/>
        <w:tab w:val="right" w:pos="8640"/>
      </w:tabs>
      <w:spacing w:line="240" w:lineRule="auto"/>
    </w:pPr>
  </w:style>
  <w:style w:type="character" w:customStyle="1" w:styleId="FooterChar">
    <w:name w:val="Footer Char"/>
    <w:basedOn w:val="DefaultParagraphFont"/>
    <w:link w:val="Footer"/>
    <w:uiPriority w:val="99"/>
    <w:rsid w:val="00D95628"/>
  </w:style>
  <w:style w:type="paragraph" w:styleId="BalloonText">
    <w:name w:val="Balloon Text"/>
    <w:basedOn w:val="Normal"/>
    <w:link w:val="BalloonTextChar"/>
    <w:uiPriority w:val="99"/>
    <w:semiHidden/>
    <w:unhideWhenUsed/>
    <w:rsid w:val="00D95628"/>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5628"/>
    <w:rPr>
      <w:rFonts w:ascii="Lucida Grande" w:hAnsi="Lucida Grande" w:cs="Lucida Grande"/>
      <w:sz w:val="18"/>
      <w:szCs w:val="18"/>
    </w:rPr>
  </w:style>
  <w:style w:type="paragraph" w:styleId="ListParagraph">
    <w:name w:val="List Paragraph"/>
    <w:basedOn w:val="Normal"/>
    <w:uiPriority w:val="34"/>
    <w:qFormat/>
    <w:rsid w:val="00A83FA0"/>
    <w:pPr>
      <w:ind w:left="720"/>
      <w:contextualSpacing/>
    </w:pPr>
  </w:style>
  <w:style w:type="character" w:styleId="CommentReference">
    <w:name w:val="annotation reference"/>
    <w:basedOn w:val="DefaultParagraphFont"/>
    <w:uiPriority w:val="99"/>
    <w:semiHidden/>
    <w:unhideWhenUsed/>
    <w:rsid w:val="00C869B0"/>
    <w:rPr>
      <w:sz w:val="16"/>
      <w:szCs w:val="16"/>
    </w:rPr>
  </w:style>
  <w:style w:type="paragraph" w:styleId="CommentText">
    <w:name w:val="annotation text"/>
    <w:basedOn w:val="Normal"/>
    <w:link w:val="CommentTextChar"/>
    <w:uiPriority w:val="99"/>
    <w:semiHidden/>
    <w:unhideWhenUsed/>
    <w:rsid w:val="00C869B0"/>
    <w:pPr>
      <w:spacing w:line="240" w:lineRule="auto"/>
    </w:pPr>
    <w:rPr>
      <w:sz w:val="20"/>
      <w:szCs w:val="20"/>
    </w:rPr>
  </w:style>
  <w:style w:type="character" w:customStyle="1" w:styleId="CommentTextChar">
    <w:name w:val="Comment Text Char"/>
    <w:basedOn w:val="DefaultParagraphFont"/>
    <w:link w:val="CommentText"/>
    <w:uiPriority w:val="99"/>
    <w:semiHidden/>
    <w:rsid w:val="00C869B0"/>
    <w:rPr>
      <w:sz w:val="20"/>
      <w:szCs w:val="20"/>
    </w:rPr>
  </w:style>
  <w:style w:type="paragraph" w:styleId="CommentSubject">
    <w:name w:val="annotation subject"/>
    <w:basedOn w:val="CommentText"/>
    <w:next w:val="CommentText"/>
    <w:link w:val="CommentSubjectChar"/>
    <w:uiPriority w:val="99"/>
    <w:semiHidden/>
    <w:unhideWhenUsed/>
    <w:rsid w:val="00C869B0"/>
    <w:rPr>
      <w:b/>
      <w:bCs/>
    </w:rPr>
  </w:style>
  <w:style w:type="character" w:customStyle="1" w:styleId="CommentSubjectChar">
    <w:name w:val="Comment Subject Char"/>
    <w:basedOn w:val="CommentTextChar"/>
    <w:link w:val="CommentSubject"/>
    <w:uiPriority w:val="99"/>
    <w:semiHidden/>
    <w:rsid w:val="00C869B0"/>
    <w:rPr>
      <w:b/>
      <w:bCs/>
      <w:sz w:val="20"/>
      <w:szCs w:val="20"/>
    </w:rPr>
  </w:style>
  <w:style w:type="paragraph" w:styleId="NormalWeb">
    <w:name w:val="Normal (Web)"/>
    <w:basedOn w:val="Normal"/>
    <w:uiPriority w:val="99"/>
    <w:semiHidden/>
    <w:unhideWhenUsed/>
    <w:rsid w:val="00C13F24"/>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paragraph" w:styleId="Revision">
    <w:name w:val="Revision"/>
    <w:hidden/>
    <w:uiPriority w:val="99"/>
    <w:semiHidden/>
    <w:rsid w:val="0067124A"/>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2174808">
      <w:bodyDiv w:val="1"/>
      <w:marLeft w:val="0"/>
      <w:marRight w:val="0"/>
      <w:marTop w:val="0"/>
      <w:marBottom w:val="0"/>
      <w:divBdr>
        <w:top w:val="none" w:sz="0" w:space="0" w:color="auto"/>
        <w:left w:val="none" w:sz="0" w:space="0" w:color="auto"/>
        <w:bottom w:val="none" w:sz="0" w:space="0" w:color="auto"/>
        <w:right w:val="none" w:sz="0" w:space="0" w:color="auto"/>
      </w:divBdr>
    </w:div>
    <w:div w:id="149148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DC4C7-F91D-4A29-8B10-98E6E0B771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1180</Words>
  <Characters>7084</Characters>
  <Application>Microsoft Office Word</Application>
  <DocSecurity>0</DocSecurity>
  <Lines>59</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Microsoft</Company>
  <LinksUpToDate>false</LinksUpToDate>
  <CharactersWithSpaces>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ToshibaA210</dc:creator>
  <cp:lastModifiedBy>Anna Drazkiewicz</cp:lastModifiedBy>
  <cp:revision>2</cp:revision>
  <cp:lastPrinted>2015-03-05T03:00:00Z</cp:lastPrinted>
  <dcterms:created xsi:type="dcterms:W3CDTF">2015-03-20T14:14:00Z</dcterms:created>
  <dcterms:modified xsi:type="dcterms:W3CDTF">2015-03-20T14:14:00Z</dcterms:modified>
</cp:coreProperties>
</file>